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47F78" w14:textId="77777777" w:rsidR="00C142A0" w:rsidRPr="00DA5A8B" w:rsidRDefault="00C142A0" w:rsidP="00C142A0">
      <w:pPr>
        <w:spacing w:before="56" w:line="249" w:lineRule="auto"/>
        <w:ind w:left="3342" w:hanging="2991"/>
        <w:rPr>
          <w:sz w:val="32"/>
          <w:lang w:val="da-DK"/>
        </w:rPr>
      </w:pPr>
      <w:r w:rsidRPr="00DA5A8B">
        <w:rPr>
          <w:sz w:val="32"/>
          <w:lang w:val="da-DK"/>
        </w:rPr>
        <w:t>Bekendtgørelse</w:t>
      </w:r>
      <w:r w:rsidRPr="00DA5A8B">
        <w:rPr>
          <w:spacing w:val="-6"/>
          <w:sz w:val="32"/>
          <w:lang w:val="da-DK"/>
        </w:rPr>
        <w:t xml:space="preserve"> </w:t>
      </w:r>
      <w:r w:rsidRPr="00DA5A8B">
        <w:rPr>
          <w:sz w:val="32"/>
          <w:lang w:val="da-DK"/>
        </w:rPr>
        <w:t>om</w:t>
      </w:r>
      <w:r w:rsidRPr="00DA5A8B">
        <w:rPr>
          <w:spacing w:val="-6"/>
          <w:sz w:val="32"/>
          <w:lang w:val="da-DK"/>
        </w:rPr>
        <w:t xml:space="preserve"> </w:t>
      </w:r>
      <w:r w:rsidRPr="00DA5A8B">
        <w:rPr>
          <w:sz w:val="32"/>
          <w:lang w:val="da-DK"/>
        </w:rPr>
        <w:t>betaling</w:t>
      </w:r>
      <w:r w:rsidRPr="00DA5A8B">
        <w:rPr>
          <w:spacing w:val="-6"/>
          <w:sz w:val="32"/>
          <w:lang w:val="da-DK"/>
        </w:rPr>
        <w:t xml:space="preserve"> </w:t>
      </w:r>
      <w:r w:rsidRPr="00DA5A8B">
        <w:rPr>
          <w:sz w:val="32"/>
          <w:lang w:val="da-DK"/>
        </w:rPr>
        <w:t>for</w:t>
      </w:r>
      <w:r w:rsidRPr="00DA5A8B">
        <w:rPr>
          <w:spacing w:val="-6"/>
          <w:sz w:val="32"/>
          <w:lang w:val="da-DK"/>
        </w:rPr>
        <w:t xml:space="preserve"> </w:t>
      </w:r>
      <w:r w:rsidRPr="00DA5A8B">
        <w:rPr>
          <w:sz w:val="32"/>
          <w:lang w:val="da-DK"/>
        </w:rPr>
        <w:t>myndighedsbehandling</w:t>
      </w:r>
      <w:r w:rsidRPr="00DA5A8B">
        <w:rPr>
          <w:spacing w:val="-6"/>
          <w:sz w:val="32"/>
          <w:lang w:val="da-DK"/>
        </w:rPr>
        <w:t xml:space="preserve"> </w:t>
      </w:r>
      <w:r w:rsidRPr="00DA5A8B">
        <w:rPr>
          <w:sz w:val="32"/>
          <w:lang w:val="da-DK"/>
        </w:rPr>
        <w:t>i</w:t>
      </w:r>
      <w:r w:rsidRPr="00DA5A8B">
        <w:rPr>
          <w:spacing w:val="-6"/>
          <w:sz w:val="32"/>
          <w:lang w:val="da-DK"/>
        </w:rPr>
        <w:t xml:space="preserve"> </w:t>
      </w:r>
      <w:r w:rsidRPr="00DA5A8B">
        <w:rPr>
          <w:sz w:val="32"/>
          <w:lang w:val="da-DK"/>
        </w:rPr>
        <w:t>Forsyningstilsynet efter lov om miljøbeskyttelse</w:t>
      </w:r>
    </w:p>
    <w:p w14:paraId="5F1B185A" w14:textId="77777777" w:rsidR="00C142A0" w:rsidRDefault="00C142A0" w:rsidP="00C142A0">
      <w:pPr>
        <w:pStyle w:val="Brdtekst"/>
        <w:spacing w:before="139"/>
        <w:rPr>
          <w:sz w:val="32"/>
          <w:lang w:val="da-DK"/>
        </w:rPr>
      </w:pPr>
    </w:p>
    <w:p w14:paraId="726BA451" w14:textId="2994C489" w:rsidR="00C142A0" w:rsidRPr="00DA5A8B" w:rsidRDefault="00C142A0" w:rsidP="00C142A0">
      <w:pPr>
        <w:pStyle w:val="Brdtekst"/>
        <w:spacing w:line="249" w:lineRule="auto"/>
        <w:ind w:left="110" w:firstLine="199"/>
        <w:rPr>
          <w:lang w:val="da-DK"/>
        </w:rPr>
      </w:pPr>
      <w:r w:rsidRPr="00DA5A8B">
        <w:rPr>
          <w:lang w:val="da-DK"/>
        </w:rPr>
        <w:t>I</w:t>
      </w:r>
      <w:r w:rsidRPr="00DA5A8B">
        <w:rPr>
          <w:spacing w:val="21"/>
          <w:lang w:val="da-DK"/>
        </w:rPr>
        <w:t xml:space="preserve"> </w:t>
      </w:r>
      <w:r w:rsidRPr="00DA5A8B">
        <w:rPr>
          <w:lang w:val="da-DK"/>
        </w:rPr>
        <w:t>medfør</w:t>
      </w:r>
      <w:r w:rsidRPr="00DA5A8B">
        <w:rPr>
          <w:spacing w:val="21"/>
          <w:lang w:val="da-DK"/>
        </w:rPr>
        <w:t xml:space="preserve"> </w:t>
      </w:r>
      <w:r w:rsidRPr="00DA5A8B">
        <w:rPr>
          <w:lang w:val="da-DK"/>
        </w:rPr>
        <w:t>af</w:t>
      </w:r>
      <w:r w:rsidRPr="00DA5A8B">
        <w:rPr>
          <w:spacing w:val="21"/>
          <w:lang w:val="da-DK"/>
        </w:rPr>
        <w:t xml:space="preserve"> </w:t>
      </w:r>
      <w:r w:rsidRPr="00DA5A8B">
        <w:rPr>
          <w:lang w:val="da-DK"/>
        </w:rPr>
        <w:t>§</w:t>
      </w:r>
      <w:r w:rsidRPr="00DA5A8B">
        <w:rPr>
          <w:spacing w:val="21"/>
          <w:lang w:val="da-DK"/>
        </w:rPr>
        <w:t xml:space="preserve"> </w:t>
      </w:r>
      <w:r w:rsidRPr="00DA5A8B">
        <w:rPr>
          <w:lang w:val="da-DK"/>
        </w:rPr>
        <w:t>48</w:t>
      </w:r>
      <w:r w:rsidRPr="00DA5A8B">
        <w:rPr>
          <w:spacing w:val="21"/>
          <w:lang w:val="da-DK"/>
        </w:rPr>
        <w:t xml:space="preserve"> </w:t>
      </w:r>
      <w:r w:rsidRPr="00DA5A8B">
        <w:rPr>
          <w:lang w:val="da-DK"/>
        </w:rPr>
        <w:t>g,</w:t>
      </w:r>
      <w:r w:rsidRPr="00DA5A8B">
        <w:rPr>
          <w:spacing w:val="21"/>
          <w:lang w:val="da-DK"/>
        </w:rPr>
        <w:t xml:space="preserve"> </w:t>
      </w:r>
      <w:r w:rsidRPr="00DA5A8B">
        <w:rPr>
          <w:lang w:val="da-DK"/>
        </w:rPr>
        <w:t>stk.</w:t>
      </w:r>
      <w:r w:rsidRPr="00DA5A8B">
        <w:rPr>
          <w:spacing w:val="21"/>
          <w:lang w:val="da-DK"/>
        </w:rPr>
        <w:t xml:space="preserve"> </w:t>
      </w:r>
      <w:r w:rsidRPr="00DA5A8B">
        <w:rPr>
          <w:lang w:val="da-DK"/>
        </w:rPr>
        <w:t>4,</w:t>
      </w:r>
      <w:r w:rsidRPr="00DA5A8B">
        <w:rPr>
          <w:spacing w:val="21"/>
          <w:lang w:val="da-DK"/>
        </w:rPr>
        <w:t xml:space="preserve"> </w:t>
      </w:r>
      <w:r w:rsidRPr="00DA5A8B">
        <w:rPr>
          <w:lang w:val="da-DK"/>
        </w:rPr>
        <w:t>i</w:t>
      </w:r>
      <w:r w:rsidRPr="00DA5A8B">
        <w:rPr>
          <w:spacing w:val="21"/>
          <w:lang w:val="da-DK"/>
        </w:rPr>
        <w:t xml:space="preserve"> </w:t>
      </w:r>
      <w:r w:rsidRPr="00DA5A8B">
        <w:rPr>
          <w:lang w:val="da-DK"/>
        </w:rPr>
        <w:t>lov</w:t>
      </w:r>
      <w:r w:rsidRPr="00DA5A8B">
        <w:rPr>
          <w:spacing w:val="21"/>
          <w:lang w:val="da-DK"/>
        </w:rPr>
        <w:t xml:space="preserve"> </w:t>
      </w:r>
      <w:r w:rsidRPr="00DA5A8B">
        <w:rPr>
          <w:lang w:val="da-DK"/>
        </w:rPr>
        <w:t>om</w:t>
      </w:r>
      <w:r w:rsidRPr="00DA5A8B">
        <w:rPr>
          <w:spacing w:val="21"/>
          <w:lang w:val="da-DK"/>
        </w:rPr>
        <w:t xml:space="preserve"> </w:t>
      </w:r>
      <w:r w:rsidRPr="00DA5A8B">
        <w:rPr>
          <w:lang w:val="da-DK"/>
        </w:rPr>
        <w:t>miljøbeskyttelse,</w:t>
      </w:r>
      <w:r w:rsidRPr="00DA5A8B">
        <w:rPr>
          <w:spacing w:val="21"/>
          <w:lang w:val="da-DK"/>
        </w:rPr>
        <w:t xml:space="preserve"> </w:t>
      </w:r>
      <w:r w:rsidRPr="00DA5A8B">
        <w:rPr>
          <w:lang w:val="da-DK"/>
        </w:rPr>
        <w:t>jf.</w:t>
      </w:r>
      <w:r w:rsidRPr="00DA5A8B">
        <w:rPr>
          <w:spacing w:val="21"/>
          <w:lang w:val="da-DK"/>
        </w:rPr>
        <w:t xml:space="preserve"> </w:t>
      </w:r>
      <w:r w:rsidRPr="00DA5A8B">
        <w:rPr>
          <w:lang w:val="da-DK"/>
        </w:rPr>
        <w:t>lovbekendtgørelse</w:t>
      </w:r>
      <w:r w:rsidRPr="00DA5A8B">
        <w:rPr>
          <w:spacing w:val="21"/>
          <w:lang w:val="da-DK"/>
        </w:rPr>
        <w:t xml:space="preserve"> </w:t>
      </w:r>
      <w:r w:rsidRPr="00DA5A8B">
        <w:rPr>
          <w:lang w:val="da-DK"/>
        </w:rPr>
        <w:t>nr.</w:t>
      </w:r>
      <w:r w:rsidRPr="00DA5A8B">
        <w:rPr>
          <w:spacing w:val="21"/>
          <w:lang w:val="da-DK"/>
        </w:rPr>
        <w:t xml:space="preserve"> </w:t>
      </w:r>
      <w:r>
        <w:rPr>
          <w:lang w:val="da-DK"/>
        </w:rPr>
        <w:t>1093</w:t>
      </w:r>
      <w:r w:rsidRPr="00DA5A8B">
        <w:rPr>
          <w:spacing w:val="21"/>
          <w:lang w:val="da-DK"/>
        </w:rPr>
        <w:t xml:space="preserve"> </w:t>
      </w:r>
      <w:r w:rsidRPr="00DA5A8B">
        <w:rPr>
          <w:lang w:val="da-DK"/>
        </w:rPr>
        <w:t>af</w:t>
      </w:r>
      <w:r w:rsidRPr="00DA5A8B">
        <w:rPr>
          <w:spacing w:val="21"/>
          <w:lang w:val="da-DK"/>
        </w:rPr>
        <w:t xml:space="preserve"> </w:t>
      </w:r>
      <w:r>
        <w:rPr>
          <w:lang w:val="da-DK"/>
        </w:rPr>
        <w:t>11</w:t>
      </w:r>
      <w:r w:rsidRPr="00DA5A8B">
        <w:rPr>
          <w:lang w:val="da-DK"/>
        </w:rPr>
        <w:t>.</w:t>
      </w:r>
      <w:r w:rsidRPr="00DA5A8B">
        <w:rPr>
          <w:spacing w:val="21"/>
          <w:lang w:val="da-DK"/>
        </w:rPr>
        <w:t xml:space="preserve"> </w:t>
      </w:r>
      <w:r>
        <w:rPr>
          <w:lang w:val="da-DK"/>
        </w:rPr>
        <w:t>oktober</w:t>
      </w:r>
      <w:r w:rsidRPr="00DA5A8B">
        <w:rPr>
          <w:spacing w:val="21"/>
          <w:lang w:val="da-DK"/>
        </w:rPr>
        <w:t xml:space="preserve"> </w:t>
      </w:r>
      <w:r w:rsidRPr="00DA5A8B">
        <w:rPr>
          <w:lang w:val="da-DK"/>
        </w:rPr>
        <w:t>2024,</w:t>
      </w:r>
      <w:r>
        <w:rPr>
          <w:lang w:val="da-DK"/>
        </w:rPr>
        <w:t xml:space="preserve"> </w:t>
      </w:r>
      <w:r w:rsidRPr="001E7A07">
        <w:rPr>
          <w:spacing w:val="-2"/>
          <w:lang w:val="da-DK"/>
        </w:rPr>
        <w:t>fastsættes</w:t>
      </w:r>
      <w:r w:rsidRPr="00DA5A8B">
        <w:rPr>
          <w:spacing w:val="-2"/>
          <w:lang w:val="da-DK"/>
        </w:rPr>
        <w:t>:</w:t>
      </w:r>
    </w:p>
    <w:p w14:paraId="268BAE0A" w14:textId="77777777" w:rsidR="00C142A0" w:rsidRPr="00DA5A8B" w:rsidRDefault="00C142A0" w:rsidP="00C142A0">
      <w:pPr>
        <w:spacing w:before="202"/>
        <w:ind w:left="3706"/>
        <w:jc w:val="both"/>
        <w:rPr>
          <w:i/>
          <w:sz w:val="24"/>
          <w:lang w:val="da-DK"/>
        </w:rPr>
      </w:pPr>
      <w:bookmarkStart w:id="0" w:name="Anvendelsesområder_og_formål"/>
      <w:bookmarkEnd w:id="0"/>
      <w:r w:rsidRPr="00DA5A8B">
        <w:rPr>
          <w:i/>
          <w:sz w:val="24"/>
          <w:lang w:val="da-DK"/>
        </w:rPr>
        <w:t>Anvendelsesområder</w:t>
      </w:r>
      <w:r w:rsidRPr="00DA5A8B">
        <w:rPr>
          <w:i/>
          <w:spacing w:val="-10"/>
          <w:sz w:val="24"/>
          <w:lang w:val="da-DK"/>
        </w:rPr>
        <w:t xml:space="preserve"> </w:t>
      </w:r>
      <w:r w:rsidRPr="00DA5A8B">
        <w:rPr>
          <w:i/>
          <w:sz w:val="24"/>
          <w:lang w:val="da-DK"/>
        </w:rPr>
        <w:t>og</w:t>
      </w:r>
      <w:r w:rsidRPr="00DA5A8B">
        <w:rPr>
          <w:i/>
          <w:spacing w:val="-8"/>
          <w:sz w:val="24"/>
          <w:lang w:val="da-DK"/>
        </w:rPr>
        <w:t xml:space="preserve"> </w:t>
      </w:r>
      <w:r w:rsidRPr="00DA5A8B">
        <w:rPr>
          <w:i/>
          <w:spacing w:val="-2"/>
          <w:sz w:val="24"/>
          <w:lang w:val="da-DK"/>
        </w:rPr>
        <w:t>formål</w:t>
      </w:r>
    </w:p>
    <w:p w14:paraId="57A07DCA" w14:textId="0C6D24E1" w:rsidR="00C142A0" w:rsidRPr="00DA5A8B" w:rsidRDefault="00C142A0" w:rsidP="00C142A0">
      <w:pPr>
        <w:pStyle w:val="Brdtekst"/>
        <w:spacing w:before="132" w:line="249" w:lineRule="auto"/>
        <w:ind w:left="110" w:right="107" w:firstLine="199"/>
        <w:jc w:val="both"/>
        <w:rPr>
          <w:lang w:val="da-DK"/>
        </w:rPr>
      </w:pPr>
      <w:bookmarkStart w:id="1" w:name="§_1"/>
      <w:bookmarkEnd w:id="1"/>
      <w:r w:rsidRPr="00DA5A8B">
        <w:rPr>
          <w:b/>
          <w:lang w:val="da-DK"/>
        </w:rPr>
        <w:t xml:space="preserve">§ 1. </w:t>
      </w:r>
      <w:r w:rsidRPr="00DA5A8B">
        <w:rPr>
          <w:lang w:val="da-DK"/>
        </w:rPr>
        <w:t>Denne bekendtgørelse finder anvendelse på Forsyningstilsynets opkrævning af gebyrer hos kommunerne til dækning af udgifterne forbundet med Forsyningstilsynets drift og opgavevaretagelse efter lov om miljøbeskyttelse og regler udstedt i medfør af loven.</w:t>
      </w:r>
    </w:p>
    <w:p w14:paraId="43068526" w14:textId="77777777" w:rsidR="00C142A0" w:rsidRPr="00DA5A8B" w:rsidRDefault="00C142A0" w:rsidP="00C142A0">
      <w:pPr>
        <w:spacing w:before="163"/>
        <w:ind w:left="3569"/>
        <w:jc w:val="both"/>
        <w:rPr>
          <w:i/>
          <w:sz w:val="24"/>
          <w:lang w:val="da-DK"/>
        </w:rPr>
      </w:pPr>
      <w:bookmarkStart w:id="2" w:name="Kommuners_betalingsforpligtelser"/>
      <w:bookmarkEnd w:id="2"/>
      <w:r w:rsidRPr="00DA5A8B">
        <w:rPr>
          <w:i/>
          <w:sz w:val="24"/>
          <w:lang w:val="da-DK"/>
        </w:rPr>
        <w:t>Kommuners</w:t>
      </w:r>
      <w:r w:rsidRPr="00DA5A8B">
        <w:rPr>
          <w:i/>
          <w:spacing w:val="-9"/>
          <w:sz w:val="24"/>
          <w:lang w:val="da-DK"/>
        </w:rPr>
        <w:t xml:space="preserve"> </w:t>
      </w:r>
      <w:r w:rsidRPr="00DA5A8B">
        <w:rPr>
          <w:i/>
          <w:spacing w:val="-2"/>
          <w:sz w:val="24"/>
          <w:lang w:val="da-DK"/>
        </w:rPr>
        <w:t>betalingsforpligtelser</w:t>
      </w:r>
    </w:p>
    <w:p w14:paraId="6C2EE9AE" w14:textId="77777777" w:rsidR="00C142A0" w:rsidRPr="00DA5A8B" w:rsidRDefault="00C142A0" w:rsidP="00C142A0">
      <w:pPr>
        <w:pStyle w:val="Brdtekst"/>
        <w:spacing w:before="132" w:line="249" w:lineRule="auto"/>
        <w:ind w:left="110" w:right="107" w:firstLine="200"/>
        <w:jc w:val="both"/>
        <w:rPr>
          <w:lang w:val="da-DK"/>
        </w:rPr>
      </w:pPr>
      <w:bookmarkStart w:id="3" w:name="§_2"/>
      <w:bookmarkEnd w:id="3"/>
      <w:r w:rsidRPr="00DA5A8B">
        <w:rPr>
          <w:b/>
          <w:lang w:val="da-DK"/>
        </w:rPr>
        <w:t xml:space="preserve">§ 2. </w:t>
      </w:r>
      <w:r w:rsidRPr="00DA5A8B">
        <w:rPr>
          <w:lang w:val="da-DK"/>
        </w:rPr>
        <w:t>Kommuner skal ud fra timeforbruget betale det i henhold til § 8 fastsatte gebyr til dækning af Forsyningstilsynets udgifter til behandling af ansøgninger om dispensation for kommunalbestyrelsens deltagelse i aktiviteter forbundet med behandling af affald egnet til materialenyttiggørelse, jf. § 49 c, stk. 1, og regler udstedt i medfør af § 49 c, stk. 3, i lov om miljøbeskyttelse.</w:t>
      </w:r>
    </w:p>
    <w:p w14:paraId="5EC7A11C" w14:textId="77777777" w:rsidR="00C142A0" w:rsidRPr="00DA5A8B" w:rsidRDefault="00C142A0" w:rsidP="00C142A0">
      <w:pPr>
        <w:pStyle w:val="Brdtekst"/>
        <w:spacing w:before="124" w:line="249" w:lineRule="auto"/>
        <w:ind w:left="110" w:right="106" w:firstLine="199"/>
        <w:jc w:val="both"/>
        <w:rPr>
          <w:lang w:val="da-DK"/>
        </w:rPr>
      </w:pPr>
      <w:bookmarkStart w:id="4" w:name="§_3"/>
      <w:bookmarkEnd w:id="4"/>
      <w:r w:rsidRPr="00DA5A8B">
        <w:rPr>
          <w:b/>
          <w:lang w:val="da-DK"/>
        </w:rPr>
        <w:t xml:space="preserve">§ 3. </w:t>
      </w:r>
      <w:r w:rsidRPr="00DA5A8B">
        <w:rPr>
          <w:lang w:val="da-DK"/>
        </w:rPr>
        <w:t>Kommuner, der tilbyder kommunal indsamling eller kommunal behandling af visse former for erhvervsaffald, jf. § 48 a, stk. 1, i lov om miljøbeskyttelse, skal betale det i stk. 2 fastsatte gebyr til dækning af Forsyningstilsynets udgifter til tilsyn med, at kommunalbestyrelsen fastsætter og opkræver en pris svarende til markedsprisen, jf. § 48 a, stk. 3, i lov om miljøbeskyttelse o</w:t>
      </w:r>
      <w:r w:rsidRPr="00C142A0">
        <w:rPr>
          <w:lang w:val="da-DK"/>
        </w:rPr>
        <w:t xml:space="preserve">g </w:t>
      </w:r>
      <w:r w:rsidRPr="002A3596">
        <w:rPr>
          <w:lang w:val="da-DK"/>
        </w:rPr>
        <w:t>§ 56</w:t>
      </w:r>
      <w:r w:rsidRPr="00C142A0">
        <w:rPr>
          <w:lang w:val="da-DK"/>
        </w:rPr>
        <w:t xml:space="preserve"> i</w:t>
      </w:r>
      <w:r w:rsidRPr="00DA5A8B">
        <w:rPr>
          <w:lang w:val="da-DK"/>
        </w:rPr>
        <w:t xml:space="preserve"> bekendtgørelse om affaldsregulativer, -gebyrer og –aktører m.v.</w:t>
      </w:r>
    </w:p>
    <w:p w14:paraId="2B7C9467" w14:textId="534C0E33" w:rsidR="00C142A0" w:rsidRPr="00DA5A8B" w:rsidRDefault="00C142A0" w:rsidP="00C142A0">
      <w:pPr>
        <w:pStyle w:val="Brdtekst"/>
        <w:spacing w:before="5" w:line="249" w:lineRule="auto"/>
        <w:ind w:left="110" w:right="108" w:firstLine="200"/>
        <w:jc w:val="both"/>
        <w:rPr>
          <w:lang w:val="da-DK"/>
        </w:rPr>
      </w:pPr>
      <w:r w:rsidRPr="00DA5A8B">
        <w:rPr>
          <w:i/>
          <w:lang w:val="da-DK"/>
        </w:rPr>
        <w:t>Stk.</w:t>
      </w:r>
      <w:r w:rsidRPr="00DA5A8B">
        <w:rPr>
          <w:i/>
          <w:spacing w:val="-3"/>
          <w:lang w:val="da-DK"/>
        </w:rPr>
        <w:t xml:space="preserve"> </w:t>
      </w:r>
      <w:r w:rsidRPr="00DA5A8B">
        <w:rPr>
          <w:i/>
          <w:lang w:val="da-DK"/>
        </w:rPr>
        <w:t xml:space="preserve">2. </w:t>
      </w:r>
      <w:r w:rsidRPr="00DA5A8B">
        <w:rPr>
          <w:lang w:val="da-DK"/>
        </w:rPr>
        <w:t>For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betaling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efter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stk.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1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fastsættes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følgende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takster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pr.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ton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primært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produceret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husholdningsaffald og primært produceret forbrændings- og deponeringsegnet erhvervsaffald i kommunen</w:t>
      </w:r>
      <w:r w:rsidRPr="001E7A07">
        <w:rPr>
          <w:lang w:val="da-DK"/>
        </w:rPr>
        <w:t>:</w:t>
      </w:r>
      <w:del w:id="5" w:author="Jakob Schmidth" w:date="2025-09-26T14:04:00Z">
        <w:r w:rsidRPr="001E7A07" w:rsidDel="00257FD9">
          <w:rPr>
            <w:lang w:val="da-DK"/>
          </w:rPr>
          <w:delText xml:space="preserve"> 0,80 kr. pr. ton</w:delText>
        </w:r>
      </w:del>
      <w:r w:rsidRPr="00DA5A8B">
        <w:rPr>
          <w:lang w:val="da-DK"/>
        </w:rPr>
        <w:t>.</w:t>
      </w:r>
      <w:ins w:id="6" w:author="Jakob Schmidth" w:date="2025-09-30T07:59:00Z">
        <w:r w:rsidR="00D933AD">
          <w:rPr>
            <w:lang w:val="da-DK"/>
          </w:rPr>
          <w:t>0,39 kr. pr. ton.</w:t>
        </w:r>
      </w:ins>
    </w:p>
    <w:p w14:paraId="6555F61A" w14:textId="77777777" w:rsidR="00C142A0" w:rsidRPr="00DA5A8B" w:rsidRDefault="00C142A0" w:rsidP="00C142A0">
      <w:pPr>
        <w:pStyle w:val="Brdtekst"/>
        <w:spacing w:before="122" w:line="249" w:lineRule="auto"/>
        <w:ind w:left="110" w:right="105" w:firstLine="200"/>
        <w:jc w:val="both"/>
        <w:rPr>
          <w:lang w:val="da-DK"/>
        </w:rPr>
      </w:pPr>
      <w:bookmarkStart w:id="7" w:name="§_4"/>
      <w:bookmarkEnd w:id="7"/>
      <w:r w:rsidRPr="00DA5A8B">
        <w:rPr>
          <w:b/>
          <w:lang w:val="da-DK"/>
        </w:rPr>
        <w:t xml:space="preserve">§ 4. </w:t>
      </w:r>
      <w:r w:rsidRPr="00DA5A8B">
        <w:rPr>
          <w:lang w:val="da-DK"/>
        </w:rPr>
        <w:t>Kommuner, der i medfør af § 49 c, stk. 1, i lov om miljøbeskyttelse har fået dispensation fra forbuddet mod, at kommunalbestyrelsen deltager i aktiviteter forbundet med behandling af affald egnet til materialenyttiggørelse, skal betale det i stk. 2 fastsatte gebyr til dækning af Forsyningstilsynets udgifter</w:t>
      </w:r>
      <w:r w:rsidRPr="00DA5A8B">
        <w:rPr>
          <w:spacing w:val="80"/>
          <w:lang w:val="da-DK"/>
        </w:rPr>
        <w:t xml:space="preserve"> </w:t>
      </w:r>
      <w:r w:rsidRPr="00DA5A8B">
        <w:rPr>
          <w:lang w:val="da-DK"/>
        </w:rPr>
        <w:t>til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tilsyn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med,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at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kommunalbestyrelsen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overholder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vilkårene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for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dispensation,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j</w:t>
      </w:r>
      <w:r w:rsidRPr="00C142A0">
        <w:rPr>
          <w:lang w:val="da-DK"/>
        </w:rPr>
        <w:t>f.</w:t>
      </w:r>
      <w:r w:rsidRPr="00C142A0">
        <w:rPr>
          <w:spacing w:val="-2"/>
          <w:lang w:val="da-DK"/>
        </w:rPr>
        <w:t xml:space="preserve"> </w:t>
      </w:r>
      <w:r w:rsidRPr="002A3596">
        <w:rPr>
          <w:lang w:val="da-DK"/>
        </w:rPr>
        <w:t>§</w:t>
      </w:r>
      <w:r w:rsidRPr="002A3596">
        <w:rPr>
          <w:spacing w:val="-2"/>
          <w:lang w:val="da-DK"/>
        </w:rPr>
        <w:t xml:space="preserve"> </w:t>
      </w:r>
      <w:r w:rsidRPr="002A3596">
        <w:rPr>
          <w:lang w:val="da-DK"/>
        </w:rPr>
        <w:t>58</w:t>
      </w:r>
      <w:r w:rsidRPr="00C142A0">
        <w:rPr>
          <w:spacing w:val="-2"/>
          <w:lang w:val="da-DK"/>
        </w:rPr>
        <w:t xml:space="preserve"> </w:t>
      </w:r>
      <w:r w:rsidRPr="00C142A0">
        <w:rPr>
          <w:lang w:val="da-DK"/>
        </w:rPr>
        <w:t>i</w:t>
      </w:r>
      <w:r w:rsidRPr="00C142A0">
        <w:rPr>
          <w:spacing w:val="-1"/>
          <w:lang w:val="da-DK"/>
        </w:rPr>
        <w:t xml:space="preserve"> </w:t>
      </w:r>
      <w:r w:rsidRPr="00C142A0">
        <w:rPr>
          <w:lang w:val="da-DK"/>
        </w:rPr>
        <w:t>b</w:t>
      </w:r>
      <w:r w:rsidRPr="00DA5A8B">
        <w:rPr>
          <w:lang w:val="da-DK"/>
        </w:rPr>
        <w:t>ekendtgørelse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om affaldsregulativer, -gebyrer og –aktører m.v.</w:t>
      </w:r>
    </w:p>
    <w:p w14:paraId="2DCF369D" w14:textId="4E6E7631" w:rsidR="00C142A0" w:rsidRPr="00DA5A8B" w:rsidRDefault="00C142A0" w:rsidP="00C142A0">
      <w:pPr>
        <w:pStyle w:val="Brdtekst"/>
        <w:spacing w:before="5" w:line="249" w:lineRule="auto"/>
        <w:ind w:left="110" w:right="108" w:firstLine="199"/>
        <w:jc w:val="both"/>
        <w:rPr>
          <w:lang w:val="da-DK"/>
        </w:rPr>
      </w:pPr>
      <w:r w:rsidRPr="00DA5A8B">
        <w:rPr>
          <w:i/>
          <w:lang w:val="da-DK"/>
        </w:rPr>
        <w:t>Stk.</w:t>
      </w:r>
      <w:r w:rsidRPr="00DA5A8B">
        <w:rPr>
          <w:i/>
          <w:spacing w:val="-3"/>
          <w:lang w:val="da-DK"/>
        </w:rPr>
        <w:t xml:space="preserve"> </w:t>
      </w:r>
      <w:r w:rsidRPr="00DA5A8B">
        <w:rPr>
          <w:i/>
          <w:lang w:val="da-DK"/>
        </w:rPr>
        <w:t xml:space="preserve">2. </w:t>
      </w:r>
      <w:r w:rsidRPr="00DA5A8B">
        <w:rPr>
          <w:lang w:val="da-DK"/>
        </w:rPr>
        <w:t>For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betaling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efter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stk.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1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fastsættes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følgende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takster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pr.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ton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primært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produceret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 xml:space="preserve">husholdningsaffald og primært produceret forbrændings- og deponeringsegnet erhvervsaffald i </w:t>
      </w:r>
      <w:r w:rsidRPr="001E7A07">
        <w:rPr>
          <w:lang w:val="da-DK"/>
        </w:rPr>
        <w:t>kommunen:</w:t>
      </w:r>
      <w:del w:id="8" w:author="Jakob Schmidth" w:date="2025-10-02T10:25:00Z">
        <w:r w:rsidR="00A45EB0" w:rsidDel="00A45EB0">
          <w:rPr>
            <w:lang w:val="da-DK"/>
          </w:rPr>
          <w:delText xml:space="preserve"> 0,00 kr. pr. ton.</w:delText>
        </w:r>
      </w:del>
      <w:ins w:id="9" w:author="Jakob Schmidth" w:date="2025-10-02T10:25:00Z">
        <w:r w:rsidR="00A45EB0">
          <w:rPr>
            <w:lang w:val="da-DK"/>
          </w:rPr>
          <w:t>0,00 kr. pr. ton.</w:t>
        </w:r>
      </w:ins>
    </w:p>
    <w:p w14:paraId="016EDF7C" w14:textId="77777777" w:rsidR="00C142A0" w:rsidRDefault="00C142A0" w:rsidP="00C142A0">
      <w:pPr>
        <w:pStyle w:val="Brdtekst"/>
        <w:spacing w:before="122" w:line="250" w:lineRule="auto"/>
        <w:ind w:left="108" w:right="108" w:firstLine="198"/>
        <w:jc w:val="both"/>
        <w:rPr>
          <w:lang w:val="da-DK"/>
        </w:rPr>
      </w:pPr>
      <w:bookmarkStart w:id="10" w:name="§_5"/>
      <w:bookmarkEnd w:id="10"/>
      <w:r w:rsidRPr="00DA5A8B">
        <w:rPr>
          <w:b/>
          <w:lang w:val="da-DK"/>
        </w:rPr>
        <w:t xml:space="preserve">§ 5. </w:t>
      </w:r>
      <w:r w:rsidRPr="00555979">
        <w:rPr>
          <w:lang w:val="da-DK"/>
        </w:rPr>
        <w:t>Kommuner, der i medfør af § 49 g, stk. 1, i lov om miljøbeskyttelse fortsat deltager i aktiviteter forbundet med behandling af affald egnet til materialenyttiggørelse, og kommuner, der i medfør af § 49 g, stk. 2, i lov om miljøbeskyttelse fortsat ejer visse automatiserede sorteringsanlæg, skal betale det i stk. 2 fastsatte gebyr til dækning af Forsyningstilsynets udgifter til tilsyn med, at kommunalbestyrelsen overholder vilkårene for fortsat deltagelse og fortsat kommunalt ejerskab</w:t>
      </w:r>
      <w:r w:rsidRPr="00C142A0">
        <w:rPr>
          <w:lang w:val="da-DK"/>
        </w:rPr>
        <w:t xml:space="preserve">, jf. </w:t>
      </w:r>
      <w:r w:rsidRPr="002A3596">
        <w:rPr>
          <w:lang w:val="da-DK"/>
        </w:rPr>
        <w:t>§ 59</w:t>
      </w:r>
      <w:r w:rsidRPr="00C142A0">
        <w:rPr>
          <w:lang w:val="da-DK"/>
        </w:rPr>
        <w:t xml:space="preserve"> i be</w:t>
      </w:r>
      <w:r w:rsidRPr="00555979">
        <w:rPr>
          <w:lang w:val="da-DK"/>
        </w:rPr>
        <w:t>kendtgørelse om affaldsregulativer, -gebyrer og –aktører m.v.</w:t>
      </w:r>
      <w:r>
        <w:rPr>
          <w:lang w:val="da-DK"/>
        </w:rPr>
        <w:t xml:space="preserve">                                                                                                </w:t>
      </w:r>
    </w:p>
    <w:p w14:paraId="15803F3D" w14:textId="2E8660C9" w:rsidR="00C142A0" w:rsidRPr="001E7A07" w:rsidRDefault="00C142A0" w:rsidP="00C142A0">
      <w:pPr>
        <w:pStyle w:val="Brdtekst"/>
        <w:spacing w:before="122" w:line="250" w:lineRule="auto"/>
        <w:ind w:left="108" w:right="108" w:firstLine="198"/>
        <w:jc w:val="both"/>
        <w:rPr>
          <w:lang w:val="da-DK"/>
        </w:rPr>
      </w:pPr>
      <w:r w:rsidRPr="00DA5A8B">
        <w:rPr>
          <w:i/>
          <w:lang w:val="da-DK"/>
        </w:rPr>
        <w:t>Stk.</w:t>
      </w:r>
      <w:r w:rsidRPr="00DA5A8B">
        <w:rPr>
          <w:i/>
          <w:spacing w:val="-3"/>
          <w:lang w:val="da-DK"/>
        </w:rPr>
        <w:t xml:space="preserve"> </w:t>
      </w:r>
      <w:r w:rsidRPr="00DA5A8B">
        <w:rPr>
          <w:i/>
          <w:lang w:val="da-DK"/>
        </w:rPr>
        <w:t xml:space="preserve">2. </w:t>
      </w:r>
      <w:r w:rsidRPr="00DA5A8B">
        <w:rPr>
          <w:lang w:val="da-DK"/>
        </w:rPr>
        <w:t>For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betaling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efter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stk.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1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fastsættes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følgende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takster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pr.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ton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primært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produceret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 xml:space="preserve">husholdningsaffald og primært produceret forbrændings- og deponeringsegnet erhvervsaffald i </w:t>
      </w:r>
      <w:r w:rsidRPr="001E7A07">
        <w:rPr>
          <w:lang w:val="da-DK"/>
        </w:rPr>
        <w:t>kommunen:</w:t>
      </w:r>
      <w:del w:id="11" w:author="Jakob Schmidth" w:date="2025-09-26T14:04:00Z">
        <w:r w:rsidRPr="001E7A07" w:rsidDel="00257FD9">
          <w:rPr>
            <w:lang w:val="da-DK"/>
          </w:rPr>
          <w:delText xml:space="preserve"> 1,99 kr. pr. ton</w:delText>
        </w:r>
      </w:del>
      <w:r w:rsidRPr="001E7A07">
        <w:rPr>
          <w:lang w:val="da-DK"/>
        </w:rPr>
        <w:t>.</w:t>
      </w:r>
      <w:ins w:id="12" w:author="Jakob Schmidth" w:date="2025-09-30T08:00:00Z">
        <w:r w:rsidR="00D46AF1">
          <w:rPr>
            <w:lang w:val="da-DK"/>
          </w:rPr>
          <w:t>1,20 kr. pr. ton.</w:t>
        </w:r>
      </w:ins>
    </w:p>
    <w:p w14:paraId="7406BA8F" w14:textId="77777777" w:rsidR="00C142A0" w:rsidRPr="00DA5A8B" w:rsidRDefault="00C142A0" w:rsidP="00C142A0">
      <w:pPr>
        <w:pStyle w:val="Brdtekst"/>
        <w:spacing w:before="122" w:line="249" w:lineRule="auto"/>
        <w:ind w:left="110" w:right="105" w:firstLine="200"/>
        <w:jc w:val="both"/>
        <w:rPr>
          <w:lang w:val="da-DK"/>
        </w:rPr>
      </w:pPr>
      <w:bookmarkStart w:id="13" w:name="§_6"/>
      <w:bookmarkEnd w:id="13"/>
      <w:r w:rsidRPr="001E7A07">
        <w:rPr>
          <w:b/>
          <w:lang w:val="da-DK"/>
        </w:rPr>
        <w:t xml:space="preserve">§ 6. </w:t>
      </w:r>
      <w:r w:rsidRPr="001E7A07">
        <w:rPr>
          <w:lang w:val="da-DK"/>
        </w:rPr>
        <w:t>Kommuner, der har kommunale behandlingsanlæg, der i overensstemmelse med</w:t>
      </w:r>
      <w:r>
        <w:rPr>
          <w:lang w:val="da-DK"/>
        </w:rPr>
        <w:t xml:space="preserve"> § 95 i bekendtgø</w:t>
      </w:r>
      <w:r w:rsidRPr="00DA5A8B">
        <w:rPr>
          <w:lang w:val="da-DK"/>
        </w:rPr>
        <w:t>relse nr. 48 af 13. januar 2010 om affald har anmeldt, at behandlingsanlægget ønsker at fortsætte med behandling af sorteret erhvervsaffald egnet til materialenyttiggørelse, skal betale det i stk. 2 fastsatte</w:t>
      </w:r>
      <w:r w:rsidRPr="00DA5A8B">
        <w:rPr>
          <w:spacing w:val="40"/>
          <w:lang w:val="da-DK"/>
        </w:rPr>
        <w:t xml:space="preserve"> </w:t>
      </w:r>
      <w:r w:rsidRPr="00DA5A8B">
        <w:rPr>
          <w:lang w:val="da-DK"/>
        </w:rPr>
        <w:t xml:space="preserve">gebyr til dækning af Forsyningstilsynets udgifter til tilsyn med, at det kommunale behandlingsanlæg overholder vilkårene for fortsat behandling, </w:t>
      </w:r>
      <w:r w:rsidRPr="00C142A0">
        <w:rPr>
          <w:lang w:val="da-DK"/>
        </w:rPr>
        <w:t xml:space="preserve">jf. </w:t>
      </w:r>
      <w:r w:rsidRPr="002A3596">
        <w:rPr>
          <w:lang w:val="da-DK"/>
        </w:rPr>
        <w:t>§ 57</w:t>
      </w:r>
      <w:r w:rsidRPr="00C142A0">
        <w:rPr>
          <w:lang w:val="da-DK"/>
        </w:rPr>
        <w:t xml:space="preserve"> i b</w:t>
      </w:r>
      <w:r w:rsidRPr="00DA5A8B">
        <w:rPr>
          <w:lang w:val="da-DK"/>
        </w:rPr>
        <w:t>ekendtgørelse om affaldsregulativer, -gebyrer og –aktører m.v.</w:t>
      </w:r>
    </w:p>
    <w:p w14:paraId="412FFC85" w14:textId="476D3B52" w:rsidR="00C142A0" w:rsidDel="00476609" w:rsidRDefault="00C142A0" w:rsidP="00C142A0">
      <w:pPr>
        <w:pStyle w:val="Brdtekst"/>
        <w:spacing w:before="67"/>
        <w:ind w:left="310"/>
        <w:rPr>
          <w:del w:id="14" w:author="Jakob Schmidth" w:date="2025-09-30T08:02:00Z"/>
          <w:lang w:val="da-DK"/>
        </w:rPr>
      </w:pPr>
      <w:r w:rsidRPr="00DA5A8B">
        <w:rPr>
          <w:i/>
          <w:lang w:val="da-DK"/>
        </w:rPr>
        <w:lastRenderedPageBreak/>
        <w:t>Stk.</w:t>
      </w:r>
      <w:r w:rsidRPr="00DA5A8B">
        <w:rPr>
          <w:i/>
          <w:spacing w:val="-3"/>
          <w:lang w:val="da-DK"/>
        </w:rPr>
        <w:t xml:space="preserve"> </w:t>
      </w:r>
      <w:r w:rsidRPr="00DA5A8B">
        <w:rPr>
          <w:i/>
          <w:lang w:val="da-DK"/>
        </w:rPr>
        <w:t xml:space="preserve">2. </w:t>
      </w:r>
      <w:r w:rsidRPr="00DA5A8B">
        <w:rPr>
          <w:lang w:val="da-DK"/>
        </w:rPr>
        <w:t>For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betaling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efter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stk.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1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fastsættes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følgende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takster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pr.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ton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primært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produceret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 xml:space="preserve">husholdningsaffald og primært produceret forbrændings- og deponeringsegnet erhvervsaffald i </w:t>
      </w:r>
      <w:r w:rsidRPr="003536EB">
        <w:rPr>
          <w:lang w:val="da-DK"/>
        </w:rPr>
        <w:t>kommunen:</w:t>
      </w:r>
      <w:del w:id="15" w:author="Jakob Schmidth" w:date="2025-09-26T14:04:00Z">
        <w:r w:rsidRPr="003536EB" w:rsidDel="00257FD9">
          <w:rPr>
            <w:lang w:val="da-DK"/>
          </w:rPr>
          <w:delText xml:space="preserve"> 0,64 kr.</w:delText>
        </w:r>
        <w:r w:rsidRPr="00DA5A8B" w:rsidDel="00257FD9">
          <w:rPr>
            <w:lang w:val="da-DK"/>
          </w:rPr>
          <w:delText xml:space="preserve"> pr. ton</w:delText>
        </w:r>
      </w:del>
      <w:r w:rsidRPr="00DA5A8B">
        <w:rPr>
          <w:lang w:val="da-DK"/>
        </w:rPr>
        <w:t>.</w:t>
      </w:r>
      <w:ins w:id="16" w:author="Jakob Schmidth" w:date="2025-09-30T08:02:00Z">
        <w:r w:rsidR="00D46AF1">
          <w:rPr>
            <w:lang w:val="da-DK"/>
          </w:rPr>
          <w:t xml:space="preserve"> 0,36 kr. pr. ton.</w:t>
        </w:r>
      </w:ins>
    </w:p>
    <w:p w14:paraId="384BFE51" w14:textId="77777777" w:rsidR="00476609" w:rsidRPr="00DA5A8B" w:rsidRDefault="00476609" w:rsidP="00C142A0">
      <w:pPr>
        <w:pStyle w:val="Brdtekst"/>
        <w:spacing w:before="5" w:line="249" w:lineRule="auto"/>
        <w:ind w:left="110" w:right="108" w:firstLine="200"/>
        <w:jc w:val="both"/>
        <w:rPr>
          <w:ins w:id="17" w:author="Susanne Møller Svenssen" w:date="2025-10-29T13:34:00Z"/>
          <w:lang w:val="da-DK"/>
        </w:rPr>
      </w:pPr>
    </w:p>
    <w:p w14:paraId="445EA0CA" w14:textId="77777777" w:rsidR="00C142A0" w:rsidDel="003D4F98" w:rsidRDefault="00C142A0">
      <w:pPr>
        <w:pStyle w:val="Brdtekst"/>
        <w:spacing w:before="5" w:line="249" w:lineRule="auto"/>
        <w:ind w:left="110" w:right="108" w:firstLine="200"/>
        <w:jc w:val="both"/>
        <w:rPr>
          <w:del w:id="18" w:author="Jakob Schmidth" w:date="2025-09-30T08:02:00Z"/>
          <w:lang w:val="da-DK"/>
        </w:rPr>
      </w:pPr>
    </w:p>
    <w:p w14:paraId="7067B69A" w14:textId="77777777" w:rsidR="00C142A0" w:rsidRPr="00A442F3" w:rsidRDefault="00C142A0" w:rsidP="00C142A0">
      <w:pPr>
        <w:pStyle w:val="Brdtekst"/>
        <w:spacing w:before="67"/>
        <w:ind w:left="310"/>
        <w:rPr>
          <w:lang w:val="da-DK"/>
        </w:rPr>
      </w:pPr>
      <w:bookmarkStart w:id="19" w:name="§_7"/>
      <w:bookmarkStart w:id="20" w:name="_Hlk212637285"/>
      <w:bookmarkEnd w:id="19"/>
      <w:r w:rsidRPr="00A442F3">
        <w:rPr>
          <w:b/>
          <w:lang w:val="da-DK"/>
        </w:rPr>
        <w:t>§</w:t>
      </w:r>
      <w:r w:rsidRPr="00A442F3">
        <w:rPr>
          <w:b/>
          <w:spacing w:val="-2"/>
          <w:lang w:val="da-DK"/>
        </w:rPr>
        <w:t xml:space="preserve"> </w:t>
      </w:r>
      <w:r w:rsidRPr="00A442F3">
        <w:rPr>
          <w:b/>
          <w:lang w:val="da-DK"/>
        </w:rPr>
        <w:t>7.</w:t>
      </w:r>
      <w:r w:rsidRPr="00A442F3">
        <w:rPr>
          <w:b/>
          <w:spacing w:val="-1"/>
          <w:lang w:val="da-DK"/>
        </w:rPr>
        <w:t xml:space="preserve"> </w:t>
      </w:r>
      <w:r w:rsidRPr="00A442F3">
        <w:rPr>
          <w:lang w:val="da-DK"/>
        </w:rPr>
        <w:t>Kommuner</w:t>
      </w:r>
      <w:r w:rsidRPr="00A442F3">
        <w:rPr>
          <w:spacing w:val="-1"/>
          <w:lang w:val="da-DK"/>
        </w:rPr>
        <w:t xml:space="preserve"> </w:t>
      </w:r>
      <w:r w:rsidRPr="00A442F3">
        <w:rPr>
          <w:lang w:val="da-DK"/>
        </w:rPr>
        <w:t>skal</w:t>
      </w:r>
      <w:r w:rsidRPr="00A442F3">
        <w:rPr>
          <w:spacing w:val="-1"/>
          <w:lang w:val="da-DK"/>
        </w:rPr>
        <w:t xml:space="preserve"> </w:t>
      </w:r>
      <w:r w:rsidRPr="00A442F3">
        <w:rPr>
          <w:lang w:val="da-DK"/>
        </w:rPr>
        <w:t>betale</w:t>
      </w:r>
      <w:r w:rsidRPr="00A442F3">
        <w:rPr>
          <w:spacing w:val="-1"/>
          <w:lang w:val="da-DK"/>
        </w:rPr>
        <w:t xml:space="preserve"> </w:t>
      </w:r>
      <w:r w:rsidRPr="00A442F3">
        <w:rPr>
          <w:lang w:val="da-DK"/>
        </w:rPr>
        <w:t>det</w:t>
      </w:r>
      <w:r w:rsidRPr="00A442F3">
        <w:rPr>
          <w:spacing w:val="-1"/>
          <w:lang w:val="da-DK"/>
        </w:rPr>
        <w:t xml:space="preserve"> </w:t>
      </w:r>
      <w:r w:rsidRPr="00A442F3">
        <w:rPr>
          <w:lang w:val="da-DK"/>
        </w:rPr>
        <w:t>i</w:t>
      </w:r>
      <w:r w:rsidRPr="00A442F3">
        <w:rPr>
          <w:spacing w:val="-1"/>
          <w:lang w:val="da-DK"/>
        </w:rPr>
        <w:t xml:space="preserve"> </w:t>
      </w:r>
      <w:r w:rsidRPr="00A442F3">
        <w:rPr>
          <w:lang w:val="da-DK"/>
        </w:rPr>
        <w:t>stk.</w:t>
      </w:r>
      <w:r w:rsidRPr="00A442F3">
        <w:rPr>
          <w:spacing w:val="-1"/>
          <w:lang w:val="da-DK"/>
        </w:rPr>
        <w:t xml:space="preserve"> </w:t>
      </w:r>
      <w:r w:rsidRPr="00A442F3">
        <w:rPr>
          <w:lang w:val="da-DK"/>
        </w:rPr>
        <w:t>2</w:t>
      </w:r>
      <w:r w:rsidRPr="00A442F3">
        <w:rPr>
          <w:spacing w:val="-2"/>
          <w:lang w:val="da-DK"/>
        </w:rPr>
        <w:t xml:space="preserve"> </w:t>
      </w:r>
      <w:r w:rsidRPr="00A442F3">
        <w:rPr>
          <w:lang w:val="da-DK"/>
        </w:rPr>
        <w:t>fastsatte</w:t>
      </w:r>
      <w:r w:rsidRPr="00A442F3">
        <w:rPr>
          <w:spacing w:val="-1"/>
          <w:lang w:val="da-DK"/>
        </w:rPr>
        <w:t xml:space="preserve"> </w:t>
      </w:r>
      <w:r w:rsidRPr="00A442F3">
        <w:rPr>
          <w:lang w:val="da-DK"/>
        </w:rPr>
        <w:t>gebyr</w:t>
      </w:r>
      <w:r w:rsidRPr="00A442F3">
        <w:rPr>
          <w:spacing w:val="-1"/>
          <w:lang w:val="da-DK"/>
        </w:rPr>
        <w:t xml:space="preserve"> </w:t>
      </w:r>
      <w:r w:rsidRPr="00A442F3">
        <w:rPr>
          <w:lang w:val="da-DK"/>
        </w:rPr>
        <w:t>til</w:t>
      </w:r>
      <w:r w:rsidRPr="00A442F3">
        <w:rPr>
          <w:spacing w:val="-1"/>
          <w:lang w:val="da-DK"/>
        </w:rPr>
        <w:t xml:space="preserve"> </w:t>
      </w:r>
      <w:r w:rsidRPr="00A442F3">
        <w:rPr>
          <w:lang w:val="da-DK"/>
        </w:rPr>
        <w:t>dækning</w:t>
      </w:r>
      <w:r w:rsidRPr="00A442F3">
        <w:rPr>
          <w:spacing w:val="-1"/>
          <w:lang w:val="da-DK"/>
        </w:rPr>
        <w:t xml:space="preserve"> </w:t>
      </w:r>
      <w:r w:rsidRPr="00A442F3">
        <w:rPr>
          <w:lang w:val="da-DK"/>
        </w:rPr>
        <w:t>af</w:t>
      </w:r>
      <w:r w:rsidRPr="00A442F3">
        <w:rPr>
          <w:spacing w:val="-1"/>
          <w:lang w:val="da-DK"/>
        </w:rPr>
        <w:t xml:space="preserve"> </w:t>
      </w:r>
      <w:r w:rsidRPr="00A442F3">
        <w:rPr>
          <w:lang w:val="da-DK"/>
        </w:rPr>
        <w:t>Forsyningstilsynets</w:t>
      </w:r>
      <w:r w:rsidRPr="00A442F3">
        <w:rPr>
          <w:spacing w:val="-2"/>
          <w:lang w:val="da-DK"/>
        </w:rPr>
        <w:t xml:space="preserve"> </w:t>
      </w:r>
      <w:r w:rsidRPr="00A442F3">
        <w:rPr>
          <w:lang w:val="da-DK"/>
        </w:rPr>
        <w:t>udgifter</w:t>
      </w:r>
      <w:r w:rsidRPr="00A442F3">
        <w:rPr>
          <w:spacing w:val="-1"/>
          <w:lang w:val="da-DK"/>
        </w:rPr>
        <w:t xml:space="preserve"> </w:t>
      </w:r>
      <w:r w:rsidRPr="00A442F3">
        <w:rPr>
          <w:spacing w:val="-4"/>
          <w:lang w:val="da-DK"/>
        </w:rPr>
        <w:t>til:</w:t>
      </w:r>
    </w:p>
    <w:p w14:paraId="6725DEC0" w14:textId="5A2FF330" w:rsidR="00476609" w:rsidRDefault="00C142A0" w:rsidP="00C142A0">
      <w:pPr>
        <w:pStyle w:val="Listeafsnit"/>
        <w:numPr>
          <w:ilvl w:val="0"/>
          <w:numId w:val="1"/>
        </w:numPr>
        <w:tabs>
          <w:tab w:val="left" w:pos="510"/>
        </w:tabs>
        <w:spacing w:before="12"/>
        <w:ind w:hanging="400"/>
        <w:contextualSpacing w:val="0"/>
        <w:rPr>
          <w:ins w:id="21" w:author="Susanne Møller Svenssen" w:date="2025-10-29T13:32:00Z"/>
          <w:spacing w:val="-2"/>
          <w:sz w:val="24"/>
          <w:szCs w:val="24"/>
          <w:lang w:val="da-DK"/>
        </w:rPr>
      </w:pPr>
      <w:r w:rsidRPr="00A442F3">
        <w:rPr>
          <w:sz w:val="24"/>
          <w:szCs w:val="24"/>
          <w:lang w:val="da-DK"/>
        </w:rPr>
        <w:t>Analyser</w:t>
      </w:r>
      <w:r w:rsidRPr="00A442F3">
        <w:rPr>
          <w:spacing w:val="-1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og</w:t>
      </w:r>
      <w:r w:rsidRPr="00A442F3">
        <w:rPr>
          <w:spacing w:val="-1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overvågningsopgaver</w:t>
      </w:r>
      <w:r w:rsidRPr="00A442F3">
        <w:rPr>
          <w:spacing w:val="-1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mv.,</w:t>
      </w:r>
      <w:r w:rsidRPr="00A442F3">
        <w:rPr>
          <w:spacing w:val="-1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jf.</w:t>
      </w:r>
      <w:r w:rsidRPr="00A442F3">
        <w:rPr>
          <w:spacing w:val="-1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regler</w:t>
      </w:r>
      <w:r w:rsidRPr="00A442F3">
        <w:rPr>
          <w:spacing w:val="-1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udstedt</w:t>
      </w:r>
      <w:r w:rsidRPr="00A442F3">
        <w:rPr>
          <w:spacing w:val="-1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i</w:t>
      </w:r>
      <w:r w:rsidRPr="00A442F3">
        <w:rPr>
          <w:spacing w:val="-1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medfør</w:t>
      </w:r>
      <w:r w:rsidRPr="00A442F3">
        <w:rPr>
          <w:spacing w:val="-1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af</w:t>
      </w:r>
      <w:r w:rsidRPr="00A442F3">
        <w:rPr>
          <w:spacing w:val="-1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§</w:t>
      </w:r>
      <w:r w:rsidRPr="00A442F3">
        <w:rPr>
          <w:spacing w:val="-1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48</w:t>
      </w:r>
      <w:r w:rsidRPr="00A442F3">
        <w:rPr>
          <w:spacing w:val="-1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d</w:t>
      </w:r>
      <w:r w:rsidRPr="00A442F3">
        <w:rPr>
          <w:spacing w:val="-1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i</w:t>
      </w:r>
      <w:r w:rsidRPr="00A442F3">
        <w:rPr>
          <w:spacing w:val="-1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lov</w:t>
      </w:r>
      <w:r w:rsidRPr="00A442F3">
        <w:rPr>
          <w:spacing w:val="-1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om</w:t>
      </w:r>
      <w:r w:rsidRPr="00A442F3">
        <w:rPr>
          <w:spacing w:val="-1"/>
          <w:sz w:val="24"/>
          <w:szCs w:val="24"/>
          <w:lang w:val="da-DK"/>
        </w:rPr>
        <w:t xml:space="preserve"> </w:t>
      </w:r>
      <w:r w:rsidRPr="00A442F3">
        <w:rPr>
          <w:spacing w:val="-2"/>
          <w:sz w:val="24"/>
          <w:szCs w:val="24"/>
          <w:lang w:val="da-DK"/>
        </w:rPr>
        <w:t>miljøbeskyttelse, herunder</w:t>
      </w:r>
      <w:ins w:id="22" w:author="Susanne Møller Svenssen" w:date="2025-10-29T13:32:00Z">
        <w:r w:rsidR="00476609">
          <w:rPr>
            <w:spacing w:val="-2"/>
            <w:sz w:val="24"/>
            <w:szCs w:val="24"/>
            <w:lang w:val="da-DK"/>
          </w:rPr>
          <w:t>:</w:t>
        </w:r>
      </w:ins>
      <w:r>
        <w:rPr>
          <w:spacing w:val="-2"/>
          <w:sz w:val="24"/>
          <w:szCs w:val="24"/>
          <w:lang w:val="da-DK"/>
        </w:rPr>
        <w:t xml:space="preserve"> </w:t>
      </w:r>
    </w:p>
    <w:p w14:paraId="6C6DCA85" w14:textId="547F1CB8" w:rsidR="00C142A0" w:rsidRDefault="00476609" w:rsidP="00476609">
      <w:pPr>
        <w:pStyle w:val="Listeafsnit"/>
        <w:numPr>
          <w:ilvl w:val="0"/>
          <w:numId w:val="5"/>
        </w:numPr>
        <w:tabs>
          <w:tab w:val="left" w:pos="510"/>
        </w:tabs>
        <w:spacing w:before="12"/>
        <w:contextualSpacing w:val="0"/>
        <w:rPr>
          <w:ins w:id="23" w:author="Susanne Møller Svenssen" w:date="2025-10-29T13:32:00Z"/>
          <w:spacing w:val="-2"/>
          <w:sz w:val="24"/>
          <w:szCs w:val="24"/>
          <w:lang w:val="da-DK"/>
        </w:rPr>
      </w:pPr>
      <w:ins w:id="24" w:author="Susanne Møller Svenssen" w:date="2025-10-29T13:32:00Z">
        <w:r>
          <w:rPr>
            <w:spacing w:val="-2"/>
            <w:sz w:val="24"/>
            <w:szCs w:val="24"/>
            <w:lang w:val="da-DK"/>
          </w:rPr>
          <w:t>O</w:t>
        </w:r>
      </w:ins>
      <w:del w:id="25" w:author="Susanne Møller Svenssen" w:date="2025-10-29T13:32:00Z">
        <w:r w:rsidR="00C142A0" w:rsidDel="00476609">
          <w:rPr>
            <w:spacing w:val="-2"/>
            <w:sz w:val="24"/>
            <w:szCs w:val="24"/>
            <w:lang w:val="da-DK"/>
          </w:rPr>
          <w:delText>o</w:delText>
        </w:r>
      </w:del>
      <w:r w:rsidR="00C142A0" w:rsidRPr="00A93384">
        <w:rPr>
          <w:spacing w:val="-2"/>
          <w:sz w:val="24"/>
          <w:szCs w:val="24"/>
          <w:lang w:val="da-DK"/>
        </w:rPr>
        <w:t>vervågning og analysering</w:t>
      </w:r>
      <w:r w:rsidR="00C142A0" w:rsidRPr="00A93384">
        <w:rPr>
          <w:sz w:val="24"/>
          <w:szCs w:val="24"/>
          <w:lang w:val="da-DK"/>
        </w:rPr>
        <w:t xml:space="preserve"> af</w:t>
      </w:r>
      <w:r w:rsidR="00C142A0" w:rsidRPr="00A93384">
        <w:rPr>
          <w:spacing w:val="-2"/>
          <w:sz w:val="24"/>
          <w:szCs w:val="24"/>
          <w:lang w:val="da-DK"/>
        </w:rPr>
        <w:t xml:space="preserve"> affaldssektoren og markedet for affaldshåndtering, </w:t>
      </w:r>
      <w:r w:rsidR="00C142A0">
        <w:rPr>
          <w:spacing w:val="-2"/>
          <w:sz w:val="24"/>
          <w:szCs w:val="24"/>
          <w:lang w:val="da-DK"/>
        </w:rPr>
        <w:t>herunder</w:t>
      </w:r>
      <w:r w:rsidR="00C142A0" w:rsidRPr="00A93384">
        <w:rPr>
          <w:spacing w:val="-2"/>
          <w:sz w:val="24"/>
          <w:szCs w:val="24"/>
          <w:lang w:val="da-DK"/>
        </w:rPr>
        <w:t xml:space="preserve"> overvåg</w:t>
      </w:r>
      <w:r w:rsidR="00C142A0">
        <w:rPr>
          <w:spacing w:val="-2"/>
          <w:sz w:val="24"/>
          <w:szCs w:val="24"/>
          <w:lang w:val="da-DK"/>
        </w:rPr>
        <w:t>ning og analysering af</w:t>
      </w:r>
      <w:r w:rsidR="00C142A0" w:rsidRPr="00A93384">
        <w:rPr>
          <w:spacing w:val="-2"/>
          <w:sz w:val="24"/>
          <w:szCs w:val="24"/>
          <w:lang w:val="da-DK"/>
        </w:rPr>
        <w:t xml:space="preserve"> de kommunalt fastsatte gebyrer, </w:t>
      </w:r>
      <w:r w:rsidR="00C142A0" w:rsidRPr="00C142A0">
        <w:rPr>
          <w:spacing w:val="-2"/>
          <w:sz w:val="24"/>
          <w:szCs w:val="24"/>
          <w:lang w:val="da-DK"/>
        </w:rPr>
        <w:t xml:space="preserve">jf. </w:t>
      </w:r>
      <w:r w:rsidR="00C142A0" w:rsidRPr="002A3596">
        <w:rPr>
          <w:spacing w:val="-2"/>
          <w:sz w:val="24"/>
          <w:szCs w:val="24"/>
          <w:lang w:val="da-DK"/>
        </w:rPr>
        <w:t>§ 60</w:t>
      </w:r>
      <w:r w:rsidR="00C142A0" w:rsidRPr="00C142A0">
        <w:rPr>
          <w:spacing w:val="-2"/>
          <w:sz w:val="24"/>
          <w:szCs w:val="24"/>
          <w:lang w:val="da-DK"/>
        </w:rPr>
        <w:t xml:space="preserve"> i be</w:t>
      </w:r>
      <w:r w:rsidR="00C142A0" w:rsidRPr="00A93384">
        <w:rPr>
          <w:spacing w:val="-2"/>
          <w:sz w:val="24"/>
          <w:szCs w:val="24"/>
          <w:lang w:val="da-DK"/>
        </w:rPr>
        <w:t>kendtgørelse om affaldsregulativer, -gebyrer og -aktører m.v.</w:t>
      </w:r>
    </w:p>
    <w:p w14:paraId="540B0E68" w14:textId="66112A6B" w:rsidR="00476609" w:rsidRPr="00A93384" w:rsidRDefault="00476609" w:rsidP="001A3FEA">
      <w:pPr>
        <w:pStyle w:val="Listeafsnit"/>
        <w:numPr>
          <w:ilvl w:val="0"/>
          <w:numId w:val="5"/>
        </w:numPr>
        <w:tabs>
          <w:tab w:val="left" w:pos="510"/>
        </w:tabs>
        <w:spacing w:before="12"/>
        <w:contextualSpacing w:val="0"/>
        <w:rPr>
          <w:spacing w:val="-2"/>
          <w:sz w:val="24"/>
          <w:szCs w:val="24"/>
          <w:lang w:val="da-DK"/>
        </w:rPr>
      </w:pPr>
      <w:ins w:id="26" w:author="Susanne Møller Svenssen" w:date="2025-10-29T13:32:00Z">
        <w:r>
          <w:rPr>
            <w:spacing w:val="-2"/>
            <w:sz w:val="24"/>
            <w:szCs w:val="24"/>
            <w:lang w:val="da-DK"/>
          </w:rPr>
          <w:t>Overvågning og anal</w:t>
        </w:r>
      </w:ins>
      <w:ins w:id="27" w:author="Susanne Møller Svenssen" w:date="2025-10-29T13:33:00Z">
        <w:r>
          <w:rPr>
            <w:spacing w:val="-2"/>
            <w:sz w:val="24"/>
            <w:szCs w:val="24"/>
            <w:lang w:val="da-DK"/>
          </w:rPr>
          <w:t>ysering af gebyrer fastsat efter § 9 p, stk. 15, i lov om miljøbeskyttelse, eller regler fastsat i medfør af § 9 p, stk. 16, i lov om miljøbeskyttelse.</w:t>
        </w:r>
      </w:ins>
    </w:p>
    <w:p w14:paraId="3B5722F7" w14:textId="77777777" w:rsidR="00C142A0" w:rsidRPr="00A442F3" w:rsidRDefault="00C142A0" w:rsidP="00C142A0">
      <w:pPr>
        <w:pStyle w:val="Listeafsnit"/>
        <w:numPr>
          <w:ilvl w:val="0"/>
          <w:numId w:val="1"/>
        </w:numPr>
        <w:tabs>
          <w:tab w:val="left" w:pos="510"/>
        </w:tabs>
        <w:spacing w:before="12" w:line="249" w:lineRule="auto"/>
        <w:ind w:right="109" w:hanging="400"/>
        <w:contextualSpacing w:val="0"/>
        <w:rPr>
          <w:sz w:val="24"/>
          <w:szCs w:val="24"/>
          <w:lang w:val="da-DK"/>
        </w:rPr>
      </w:pPr>
      <w:r w:rsidRPr="00A442F3">
        <w:rPr>
          <w:sz w:val="24"/>
          <w:szCs w:val="24"/>
          <w:lang w:val="da-DK"/>
        </w:rPr>
        <w:t>Forsyningstilsyn</w:t>
      </w:r>
      <w:r w:rsidRPr="002A3596">
        <w:rPr>
          <w:spacing w:val="-2"/>
          <w:sz w:val="24"/>
          <w:szCs w:val="24"/>
          <w:lang w:val="da-DK"/>
        </w:rPr>
        <w:t>ets øvrige drift og opgaveva</w:t>
      </w:r>
      <w:r w:rsidRPr="00A442F3">
        <w:rPr>
          <w:sz w:val="24"/>
          <w:szCs w:val="24"/>
          <w:lang w:val="da-DK"/>
        </w:rPr>
        <w:t>retagelse,</w:t>
      </w:r>
      <w:r w:rsidRPr="00A442F3">
        <w:rPr>
          <w:spacing w:val="39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som</w:t>
      </w:r>
      <w:r w:rsidRPr="00A442F3">
        <w:rPr>
          <w:spacing w:val="39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gebyrfinansieres</w:t>
      </w:r>
      <w:r w:rsidRPr="00A442F3">
        <w:rPr>
          <w:spacing w:val="38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efter</w:t>
      </w:r>
      <w:r w:rsidRPr="00A442F3">
        <w:rPr>
          <w:spacing w:val="39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§</w:t>
      </w:r>
      <w:r w:rsidRPr="00A442F3">
        <w:rPr>
          <w:spacing w:val="39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48</w:t>
      </w:r>
      <w:r w:rsidRPr="00A442F3">
        <w:rPr>
          <w:spacing w:val="39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g,</w:t>
      </w:r>
      <w:r w:rsidRPr="00A442F3">
        <w:rPr>
          <w:spacing w:val="39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stk.</w:t>
      </w:r>
      <w:r>
        <w:rPr>
          <w:spacing w:val="39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1,</w:t>
      </w:r>
      <w:r w:rsidRPr="00A442F3">
        <w:rPr>
          <w:spacing w:val="39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i</w:t>
      </w:r>
      <w:r w:rsidRPr="00A442F3">
        <w:rPr>
          <w:spacing w:val="39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>lov</w:t>
      </w:r>
      <w:r w:rsidRPr="00A442F3">
        <w:rPr>
          <w:spacing w:val="39"/>
          <w:sz w:val="24"/>
          <w:szCs w:val="24"/>
          <w:lang w:val="da-DK"/>
        </w:rPr>
        <w:t xml:space="preserve"> </w:t>
      </w:r>
      <w:r w:rsidRPr="00A442F3">
        <w:rPr>
          <w:sz w:val="24"/>
          <w:szCs w:val="24"/>
          <w:lang w:val="da-DK"/>
        </w:rPr>
        <w:t xml:space="preserve">om </w:t>
      </w:r>
      <w:r w:rsidRPr="00A442F3">
        <w:rPr>
          <w:spacing w:val="-2"/>
          <w:sz w:val="24"/>
          <w:szCs w:val="24"/>
          <w:lang w:val="da-DK"/>
        </w:rPr>
        <w:t>miljøbeskyttelse, herunder:</w:t>
      </w:r>
    </w:p>
    <w:p w14:paraId="18E52703" w14:textId="77777777" w:rsidR="00C142A0" w:rsidRPr="009B71E0" w:rsidRDefault="00C142A0" w:rsidP="00C142A0">
      <w:pPr>
        <w:pStyle w:val="Listeafsnit"/>
        <w:numPr>
          <w:ilvl w:val="0"/>
          <w:numId w:val="3"/>
        </w:numPr>
        <w:tabs>
          <w:tab w:val="left" w:pos="510"/>
        </w:tabs>
        <w:spacing w:before="12" w:line="249" w:lineRule="auto"/>
        <w:ind w:right="109"/>
        <w:contextualSpacing w:val="0"/>
        <w:rPr>
          <w:sz w:val="24"/>
          <w:szCs w:val="24"/>
          <w:lang w:val="da-DK"/>
        </w:rPr>
      </w:pPr>
      <w:r w:rsidRPr="009B71E0">
        <w:rPr>
          <w:sz w:val="24"/>
          <w:szCs w:val="24"/>
          <w:lang w:val="da-DK"/>
        </w:rPr>
        <w:t xml:space="preserve">Forsyningstilsynets arbejde med de konkurrencefremmende tiltag, som dækker overvågning af konkurrencen i affaldssektoren, opdatering af vejledningen, f.eks. udvikling af nye konkurrencefremmende tiltag, opdatering af bekendtgørelse og tilsyn med området, jf. §§ 45 f og 45 g i lov om miljøbeskyttelse. </w:t>
      </w:r>
    </w:p>
    <w:p w14:paraId="2A166A4B" w14:textId="56FFE371" w:rsidR="00C142A0" w:rsidRPr="00A442F3" w:rsidRDefault="00C142A0" w:rsidP="00C142A0">
      <w:pPr>
        <w:pStyle w:val="Listeafsnit"/>
        <w:numPr>
          <w:ilvl w:val="0"/>
          <w:numId w:val="3"/>
        </w:numPr>
        <w:tabs>
          <w:tab w:val="left" w:pos="510"/>
        </w:tabs>
        <w:spacing w:before="12" w:line="249" w:lineRule="auto"/>
        <w:ind w:right="109"/>
        <w:contextualSpacing w:val="0"/>
        <w:rPr>
          <w:sz w:val="24"/>
          <w:szCs w:val="24"/>
          <w:lang w:val="da-DK"/>
        </w:rPr>
      </w:pPr>
      <w:r w:rsidRPr="00A442F3">
        <w:rPr>
          <w:sz w:val="24"/>
          <w:szCs w:val="24"/>
          <w:lang w:val="da-DK"/>
        </w:rPr>
        <w:t>Diverse opgaver</w:t>
      </w:r>
      <w:ins w:id="28" w:author="Susanne Møller Svenssen" w:date="2025-10-29T13:25:00Z">
        <w:r w:rsidR="00476609">
          <w:rPr>
            <w:sz w:val="24"/>
            <w:szCs w:val="24"/>
            <w:lang w:val="da-DK"/>
          </w:rPr>
          <w:t>, som dækker</w:t>
        </w:r>
      </w:ins>
      <w:del w:id="29" w:author="Susanne Møller Svenssen" w:date="2025-10-29T13:25:00Z">
        <w:r w:rsidRPr="00A442F3" w:rsidDel="00476609">
          <w:rPr>
            <w:sz w:val="24"/>
            <w:szCs w:val="24"/>
            <w:lang w:val="da-DK"/>
          </w:rPr>
          <w:delText>:</w:delText>
        </w:r>
      </w:del>
      <w:r w:rsidRPr="00A442F3">
        <w:rPr>
          <w:sz w:val="24"/>
          <w:szCs w:val="24"/>
          <w:lang w:val="da-DK"/>
        </w:rPr>
        <w:t xml:space="preserve"> Forsyningstilsynet</w:t>
      </w:r>
      <w:ins w:id="30" w:author="Susanne Møller Svenssen" w:date="2025-10-29T13:25:00Z">
        <w:r w:rsidR="00476609">
          <w:rPr>
            <w:sz w:val="24"/>
            <w:szCs w:val="24"/>
            <w:lang w:val="da-DK"/>
          </w:rPr>
          <w:t>s</w:t>
        </w:r>
      </w:ins>
      <w:r w:rsidRPr="00A442F3">
        <w:rPr>
          <w:sz w:val="24"/>
          <w:szCs w:val="24"/>
          <w:lang w:val="da-DK"/>
        </w:rPr>
        <w:t xml:space="preserve"> udvikl</w:t>
      </w:r>
      <w:del w:id="31" w:author="Susanne Møller Svenssen" w:date="2025-10-29T13:25:00Z">
        <w:r w:rsidRPr="00A442F3" w:rsidDel="00476609">
          <w:rPr>
            <w:sz w:val="24"/>
            <w:szCs w:val="24"/>
            <w:lang w:val="da-DK"/>
          </w:rPr>
          <w:delText>er</w:delText>
        </w:r>
      </w:del>
      <w:ins w:id="32" w:author="Susanne Møller Svenssen" w:date="2025-10-29T13:25:00Z">
        <w:r w:rsidR="00476609">
          <w:rPr>
            <w:sz w:val="24"/>
            <w:szCs w:val="24"/>
            <w:lang w:val="da-DK"/>
          </w:rPr>
          <w:t>ing af</w:t>
        </w:r>
      </w:ins>
      <w:r w:rsidRPr="00A442F3">
        <w:rPr>
          <w:sz w:val="24"/>
          <w:szCs w:val="24"/>
          <w:lang w:val="da-DK"/>
        </w:rPr>
        <w:t xml:space="preserve"> processer, skabeloner og sagsstyring, arbejdsplaner, ressourcevurder</w:t>
      </w:r>
      <w:r>
        <w:rPr>
          <w:sz w:val="24"/>
          <w:szCs w:val="24"/>
          <w:lang w:val="da-DK"/>
        </w:rPr>
        <w:t xml:space="preserve">inger, gebyrbekendtgørelse, </w:t>
      </w:r>
      <w:r w:rsidRPr="00A442F3">
        <w:rPr>
          <w:sz w:val="24"/>
          <w:szCs w:val="24"/>
          <w:lang w:val="da-DK"/>
        </w:rPr>
        <w:t>udvikl</w:t>
      </w:r>
      <w:del w:id="33" w:author="Susanne Møller Svenssen" w:date="2025-10-29T13:25:00Z">
        <w:r w:rsidRPr="00A442F3" w:rsidDel="00476609">
          <w:rPr>
            <w:sz w:val="24"/>
            <w:szCs w:val="24"/>
            <w:lang w:val="da-DK"/>
          </w:rPr>
          <w:delText>er</w:delText>
        </w:r>
      </w:del>
      <w:ins w:id="34" w:author="Susanne Møller Svenssen" w:date="2025-10-29T13:25:00Z">
        <w:r w:rsidR="00476609">
          <w:rPr>
            <w:sz w:val="24"/>
            <w:szCs w:val="24"/>
            <w:lang w:val="da-DK"/>
          </w:rPr>
          <w:t xml:space="preserve">ing af </w:t>
        </w:r>
      </w:ins>
      <w:del w:id="35" w:author="Susanne Møller Svenssen" w:date="2025-10-29T13:25:00Z">
        <w:r w:rsidRPr="00A442F3" w:rsidDel="00476609">
          <w:rPr>
            <w:sz w:val="24"/>
            <w:szCs w:val="24"/>
            <w:lang w:val="da-DK"/>
          </w:rPr>
          <w:delText xml:space="preserve"> </w:delText>
        </w:r>
      </w:del>
      <w:r w:rsidRPr="00A442F3">
        <w:rPr>
          <w:sz w:val="24"/>
          <w:szCs w:val="24"/>
          <w:lang w:val="da-DK"/>
        </w:rPr>
        <w:t xml:space="preserve">hjemmeside </w:t>
      </w:r>
      <w:r>
        <w:rPr>
          <w:sz w:val="24"/>
          <w:szCs w:val="24"/>
          <w:lang w:val="da-DK"/>
        </w:rPr>
        <w:t xml:space="preserve">og andet informationsmateriale </w:t>
      </w:r>
      <w:r w:rsidRPr="00A442F3">
        <w:rPr>
          <w:sz w:val="24"/>
          <w:szCs w:val="24"/>
          <w:lang w:val="da-DK"/>
        </w:rPr>
        <w:t xml:space="preserve">samt </w:t>
      </w:r>
      <w:del w:id="36" w:author="Susanne Møller Svenssen" w:date="2025-10-29T13:25:00Z">
        <w:r w:rsidDel="00476609">
          <w:rPr>
            <w:sz w:val="24"/>
            <w:szCs w:val="24"/>
            <w:lang w:val="da-DK"/>
          </w:rPr>
          <w:delText>h</w:delText>
        </w:r>
      </w:del>
      <w:del w:id="37" w:author="Susanne Møller Svenssen" w:date="2025-10-29T13:26:00Z">
        <w:r w:rsidDel="00476609">
          <w:rPr>
            <w:sz w:val="24"/>
            <w:szCs w:val="24"/>
            <w:lang w:val="da-DK"/>
          </w:rPr>
          <w:delText xml:space="preserve">ar </w:delText>
        </w:r>
      </w:del>
      <w:r w:rsidRPr="00A442F3">
        <w:rPr>
          <w:sz w:val="24"/>
          <w:szCs w:val="24"/>
          <w:lang w:val="da-DK"/>
        </w:rPr>
        <w:t>branchedialog</w:t>
      </w:r>
      <w:del w:id="38" w:author="Susanne Møller Svenssen" w:date="2025-10-29T13:26:00Z">
        <w:r w:rsidRPr="00A442F3" w:rsidDel="00476609">
          <w:rPr>
            <w:sz w:val="24"/>
            <w:szCs w:val="24"/>
            <w:lang w:val="da-DK"/>
          </w:rPr>
          <w:delText xml:space="preserve"> og </w:delText>
        </w:r>
        <w:r w:rsidDel="00476609">
          <w:rPr>
            <w:sz w:val="24"/>
            <w:szCs w:val="24"/>
            <w:lang w:val="da-DK"/>
          </w:rPr>
          <w:delText xml:space="preserve">holder </w:delText>
        </w:r>
        <w:r w:rsidRPr="00A442F3" w:rsidDel="00476609">
          <w:rPr>
            <w:sz w:val="24"/>
            <w:szCs w:val="24"/>
            <w:lang w:val="da-DK"/>
          </w:rPr>
          <w:delText>oplæg om Forsyningstilsynets arbejde på affaldsområdet på møder og konferencer mv</w:delText>
        </w:r>
      </w:del>
      <w:r w:rsidRPr="00A442F3">
        <w:rPr>
          <w:sz w:val="24"/>
          <w:szCs w:val="24"/>
          <w:lang w:val="da-DK"/>
        </w:rPr>
        <w:t>.</w:t>
      </w:r>
    </w:p>
    <w:p w14:paraId="38F88EAC" w14:textId="08600798" w:rsidR="00C142A0" w:rsidRPr="00DC74E7" w:rsidRDefault="00C142A0" w:rsidP="00C142A0">
      <w:pPr>
        <w:tabs>
          <w:tab w:val="left" w:pos="510"/>
        </w:tabs>
        <w:spacing w:line="249" w:lineRule="auto"/>
        <w:ind w:left="110" w:right="109"/>
        <w:rPr>
          <w:sz w:val="24"/>
          <w:szCs w:val="24"/>
          <w:lang w:val="da-DK"/>
        </w:rPr>
      </w:pPr>
      <w:r w:rsidRPr="00DC74E7">
        <w:rPr>
          <w:i/>
          <w:sz w:val="24"/>
          <w:szCs w:val="24"/>
          <w:lang w:val="da-DK"/>
        </w:rPr>
        <w:t>Stk.</w:t>
      </w:r>
      <w:r w:rsidRPr="00DC74E7">
        <w:rPr>
          <w:i/>
          <w:spacing w:val="-3"/>
          <w:sz w:val="24"/>
          <w:szCs w:val="24"/>
          <w:lang w:val="da-DK"/>
        </w:rPr>
        <w:t xml:space="preserve"> </w:t>
      </w:r>
      <w:r w:rsidRPr="00DC74E7">
        <w:rPr>
          <w:i/>
          <w:sz w:val="24"/>
          <w:szCs w:val="24"/>
          <w:lang w:val="da-DK"/>
        </w:rPr>
        <w:t xml:space="preserve">2. </w:t>
      </w:r>
      <w:r w:rsidRPr="00DC74E7">
        <w:rPr>
          <w:sz w:val="24"/>
          <w:szCs w:val="24"/>
          <w:lang w:val="da-DK"/>
        </w:rPr>
        <w:t>For</w:t>
      </w:r>
      <w:r w:rsidRPr="00DC74E7">
        <w:rPr>
          <w:spacing w:val="-1"/>
          <w:sz w:val="24"/>
          <w:szCs w:val="24"/>
          <w:lang w:val="da-DK"/>
        </w:rPr>
        <w:t xml:space="preserve"> </w:t>
      </w:r>
      <w:r w:rsidRPr="00DC74E7">
        <w:rPr>
          <w:sz w:val="24"/>
          <w:szCs w:val="24"/>
          <w:lang w:val="da-DK"/>
        </w:rPr>
        <w:t>betaling</w:t>
      </w:r>
      <w:r w:rsidRPr="00DC74E7">
        <w:rPr>
          <w:spacing w:val="-1"/>
          <w:sz w:val="24"/>
          <w:szCs w:val="24"/>
          <w:lang w:val="da-DK"/>
        </w:rPr>
        <w:t xml:space="preserve"> </w:t>
      </w:r>
      <w:r w:rsidRPr="00DC74E7">
        <w:rPr>
          <w:sz w:val="24"/>
          <w:szCs w:val="24"/>
          <w:lang w:val="da-DK"/>
        </w:rPr>
        <w:t>efter</w:t>
      </w:r>
      <w:r w:rsidRPr="00DC74E7">
        <w:rPr>
          <w:spacing w:val="-1"/>
          <w:sz w:val="24"/>
          <w:szCs w:val="24"/>
          <w:lang w:val="da-DK"/>
        </w:rPr>
        <w:t xml:space="preserve"> </w:t>
      </w:r>
      <w:r w:rsidRPr="00DC74E7">
        <w:rPr>
          <w:sz w:val="24"/>
          <w:szCs w:val="24"/>
          <w:lang w:val="da-DK"/>
        </w:rPr>
        <w:t>stk.</w:t>
      </w:r>
      <w:r w:rsidRPr="00DC74E7">
        <w:rPr>
          <w:spacing w:val="-1"/>
          <w:sz w:val="24"/>
          <w:szCs w:val="24"/>
          <w:lang w:val="da-DK"/>
        </w:rPr>
        <w:t xml:space="preserve"> </w:t>
      </w:r>
      <w:r w:rsidRPr="00DC74E7">
        <w:rPr>
          <w:sz w:val="24"/>
          <w:szCs w:val="24"/>
          <w:lang w:val="da-DK"/>
        </w:rPr>
        <w:t>1</w:t>
      </w:r>
      <w:r w:rsidRPr="00DC74E7">
        <w:rPr>
          <w:spacing w:val="-1"/>
          <w:sz w:val="24"/>
          <w:szCs w:val="24"/>
          <w:lang w:val="da-DK"/>
        </w:rPr>
        <w:t xml:space="preserve"> </w:t>
      </w:r>
      <w:r w:rsidRPr="00DC74E7">
        <w:rPr>
          <w:sz w:val="24"/>
          <w:szCs w:val="24"/>
          <w:lang w:val="da-DK"/>
        </w:rPr>
        <w:t>fastsættes</w:t>
      </w:r>
      <w:r w:rsidRPr="00DC74E7">
        <w:rPr>
          <w:spacing w:val="-1"/>
          <w:sz w:val="24"/>
          <w:szCs w:val="24"/>
          <w:lang w:val="da-DK"/>
        </w:rPr>
        <w:t xml:space="preserve"> </w:t>
      </w:r>
      <w:r w:rsidRPr="00DC74E7">
        <w:rPr>
          <w:sz w:val="24"/>
          <w:szCs w:val="24"/>
          <w:lang w:val="da-DK"/>
        </w:rPr>
        <w:t>følgende</w:t>
      </w:r>
      <w:r w:rsidRPr="00DC74E7">
        <w:rPr>
          <w:spacing w:val="-1"/>
          <w:sz w:val="24"/>
          <w:szCs w:val="24"/>
          <w:lang w:val="da-DK"/>
        </w:rPr>
        <w:t xml:space="preserve"> </w:t>
      </w:r>
      <w:r w:rsidRPr="00DC74E7">
        <w:rPr>
          <w:sz w:val="24"/>
          <w:szCs w:val="24"/>
          <w:lang w:val="da-DK"/>
        </w:rPr>
        <w:t>takster</w:t>
      </w:r>
      <w:r w:rsidRPr="00DC74E7">
        <w:rPr>
          <w:spacing w:val="-1"/>
          <w:sz w:val="24"/>
          <w:szCs w:val="24"/>
          <w:lang w:val="da-DK"/>
        </w:rPr>
        <w:t xml:space="preserve"> </w:t>
      </w:r>
      <w:r w:rsidRPr="00DC74E7">
        <w:rPr>
          <w:sz w:val="24"/>
          <w:szCs w:val="24"/>
          <w:lang w:val="da-DK"/>
        </w:rPr>
        <w:t>pr.</w:t>
      </w:r>
      <w:r w:rsidRPr="00DC74E7">
        <w:rPr>
          <w:spacing w:val="-1"/>
          <w:sz w:val="24"/>
          <w:szCs w:val="24"/>
          <w:lang w:val="da-DK"/>
        </w:rPr>
        <w:t xml:space="preserve"> </w:t>
      </w:r>
      <w:r w:rsidRPr="00DC74E7">
        <w:rPr>
          <w:sz w:val="24"/>
          <w:szCs w:val="24"/>
          <w:lang w:val="da-DK"/>
        </w:rPr>
        <w:t>ton</w:t>
      </w:r>
      <w:r w:rsidRPr="00DC74E7">
        <w:rPr>
          <w:spacing w:val="-1"/>
          <w:sz w:val="24"/>
          <w:szCs w:val="24"/>
          <w:lang w:val="da-DK"/>
        </w:rPr>
        <w:t xml:space="preserve"> </w:t>
      </w:r>
      <w:r w:rsidRPr="00DC74E7">
        <w:rPr>
          <w:sz w:val="24"/>
          <w:szCs w:val="24"/>
          <w:lang w:val="da-DK"/>
        </w:rPr>
        <w:t>primært</w:t>
      </w:r>
      <w:r w:rsidRPr="00DC74E7">
        <w:rPr>
          <w:spacing w:val="-1"/>
          <w:sz w:val="24"/>
          <w:szCs w:val="24"/>
          <w:lang w:val="da-DK"/>
        </w:rPr>
        <w:t xml:space="preserve"> </w:t>
      </w:r>
      <w:r w:rsidRPr="00DC74E7">
        <w:rPr>
          <w:sz w:val="24"/>
          <w:szCs w:val="24"/>
          <w:lang w:val="da-DK"/>
        </w:rPr>
        <w:t>produceret</w:t>
      </w:r>
      <w:r w:rsidRPr="00DC74E7">
        <w:rPr>
          <w:spacing w:val="-1"/>
          <w:sz w:val="24"/>
          <w:szCs w:val="24"/>
          <w:lang w:val="da-DK"/>
        </w:rPr>
        <w:t xml:space="preserve"> </w:t>
      </w:r>
      <w:r w:rsidRPr="00DC74E7">
        <w:rPr>
          <w:sz w:val="24"/>
          <w:szCs w:val="24"/>
          <w:lang w:val="da-DK"/>
        </w:rPr>
        <w:t>husholdningsaffald og primært produceret forbrændings- og deponeringsegnet erhvervsaffald i kommunen</w:t>
      </w:r>
      <w:r w:rsidRPr="003536EB">
        <w:rPr>
          <w:sz w:val="24"/>
          <w:szCs w:val="24"/>
          <w:lang w:val="da-DK"/>
        </w:rPr>
        <w:t>:</w:t>
      </w:r>
      <w:del w:id="39" w:author="Jakob Schmidth" w:date="2025-09-26T14:04:00Z">
        <w:r w:rsidRPr="003536EB" w:rsidDel="00257FD9">
          <w:rPr>
            <w:sz w:val="24"/>
            <w:szCs w:val="24"/>
            <w:lang w:val="da-DK"/>
          </w:rPr>
          <w:delText xml:space="preserve"> 4,99 kr. pr. ton</w:delText>
        </w:r>
      </w:del>
      <w:r w:rsidRPr="003536EB">
        <w:rPr>
          <w:sz w:val="24"/>
          <w:szCs w:val="24"/>
          <w:lang w:val="da-DK"/>
        </w:rPr>
        <w:t>.</w:t>
      </w:r>
      <w:ins w:id="40" w:author="Jakob Schmidth" w:date="2025-09-30T08:02:00Z">
        <w:r w:rsidR="00D46AF1">
          <w:rPr>
            <w:sz w:val="24"/>
            <w:szCs w:val="24"/>
            <w:lang w:val="da-DK"/>
          </w:rPr>
          <w:t>1,63 kr. pr. to</w:t>
        </w:r>
      </w:ins>
      <w:ins w:id="41" w:author="Jakob Schmidth" w:date="2025-09-30T08:03:00Z">
        <w:r w:rsidR="00D46AF1">
          <w:rPr>
            <w:sz w:val="24"/>
            <w:szCs w:val="24"/>
            <w:lang w:val="da-DK"/>
          </w:rPr>
          <w:t>n.</w:t>
        </w:r>
      </w:ins>
    </w:p>
    <w:p w14:paraId="328624A4" w14:textId="77777777" w:rsidR="00C142A0" w:rsidRPr="00DA5A8B" w:rsidRDefault="00C142A0" w:rsidP="00C142A0">
      <w:pPr>
        <w:spacing w:before="162"/>
        <w:ind w:left="3307"/>
        <w:jc w:val="both"/>
        <w:rPr>
          <w:i/>
          <w:sz w:val="24"/>
          <w:lang w:val="da-DK"/>
        </w:rPr>
      </w:pPr>
      <w:bookmarkStart w:id="42" w:name="Takster_og_administrative_bestemmelser"/>
      <w:bookmarkEnd w:id="20"/>
      <w:bookmarkEnd w:id="42"/>
      <w:r w:rsidRPr="00DA5A8B">
        <w:rPr>
          <w:i/>
          <w:sz w:val="24"/>
          <w:lang w:val="da-DK"/>
        </w:rPr>
        <w:t>Takster</w:t>
      </w:r>
      <w:r w:rsidRPr="00DA5A8B">
        <w:rPr>
          <w:i/>
          <w:spacing w:val="-11"/>
          <w:sz w:val="24"/>
          <w:lang w:val="da-DK"/>
        </w:rPr>
        <w:t xml:space="preserve"> </w:t>
      </w:r>
      <w:r w:rsidRPr="00DA5A8B">
        <w:rPr>
          <w:i/>
          <w:sz w:val="24"/>
          <w:lang w:val="da-DK"/>
        </w:rPr>
        <w:t>og</w:t>
      </w:r>
      <w:r w:rsidRPr="00DA5A8B">
        <w:rPr>
          <w:i/>
          <w:spacing w:val="-9"/>
          <w:sz w:val="24"/>
          <w:lang w:val="da-DK"/>
        </w:rPr>
        <w:t xml:space="preserve"> </w:t>
      </w:r>
      <w:r w:rsidRPr="00DA5A8B">
        <w:rPr>
          <w:i/>
          <w:sz w:val="24"/>
          <w:lang w:val="da-DK"/>
        </w:rPr>
        <w:t>administrative</w:t>
      </w:r>
      <w:r w:rsidRPr="00DA5A8B">
        <w:rPr>
          <w:i/>
          <w:spacing w:val="-9"/>
          <w:sz w:val="24"/>
          <w:lang w:val="da-DK"/>
        </w:rPr>
        <w:t xml:space="preserve"> </w:t>
      </w:r>
      <w:r w:rsidRPr="00DA5A8B">
        <w:rPr>
          <w:i/>
          <w:spacing w:val="-2"/>
          <w:sz w:val="24"/>
          <w:lang w:val="da-DK"/>
        </w:rPr>
        <w:t>bestemmelser</w:t>
      </w:r>
    </w:p>
    <w:p w14:paraId="5F387E58" w14:textId="65041AC2" w:rsidR="00C142A0" w:rsidRPr="00DA5A8B" w:rsidRDefault="00C142A0" w:rsidP="00C142A0">
      <w:pPr>
        <w:pStyle w:val="Brdtekst"/>
        <w:spacing w:before="132" w:line="249" w:lineRule="auto"/>
        <w:ind w:left="110" w:right="106" w:firstLine="200"/>
        <w:jc w:val="both"/>
        <w:rPr>
          <w:lang w:val="da-DK"/>
        </w:rPr>
      </w:pPr>
      <w:bookmarkStart w:id="43" w:name="§_8"/>
      <w:bookmarkEnd w:id="43"/>
      <w:r w:rsidRPr="00DA5A8B">
        <w:rPr>
          <w:b/>
          <w:lang w:val="da-DK"/>
        </w:rPr>
        <w:t xml:space="preserve">§ 8. </w:t>
      </w:r>
      <w:r w:rsidRPr="00DA5A8B">
        <w:rPr>
          <w:lang w:val="da-DK"/>
        </w:rPr>
        <w:t>Forsyningstilsynets udgifter ved myndighedsbehandlingen omtalt i § 2 beregnes på grundlag af en opgørelse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over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det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antal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timer,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der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er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medgået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til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udførelsen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af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den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enkelte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opgave,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og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den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timesats,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der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er fastsat efter stk. 2.</w:t>
      </w:r>
    </w:p>
    <w:p w14:paraId="1553DCD9" w14:textId="77777777" w:rsidR="00C142A0" w:rsidRPr="00DA5A8B" w:rsidRDefault="00C142A0" w:rsidP="00C142A0">
      <w:pPr>
        <w:pStyle w:val="Brdtekst"/>
        <w:spacing w:before="3" w:line="249" w:lineRule="auto"/>
        <w:ind w:left="110" w:right="106" w:firstLine="199"/>
        <w:jc w:val="both"/>
        <w:rPr>
          <w:lang w:val="da-DK"/>
        </w:rPr>
      </w:pPr>
      <w:r w:rsidRPr="00DA5A8B">
        <w:rPr>
          <w:i/>
          <w:lang w:val="da-DK"/>
        </w:rPr>
        <w:t>Stk.</w:t>
      </w:r>
      <w:r w:rsidRPr="00DA5A8B">
        <w:rPr>
          <w:i/>
          <w:spacing w:val="-3"/>
          <w:lang w:val="da-DK"/>
        </w:rPr>
        <w:t xml:space="preserve"> </w:t>
      </w:r>
      <w:r w:rsidRPr="00DA5A8B">
        <w:rPr>
          <w:i/>
          <w:lang w:val="da-DK"/>
        </w:rPr>
        <w:t>2.</w:t>
      </w:r>
      <w:r w:rsidRPr="00DA5A8B">
        <w:rPr>
          <w:i/>
          <w:spacing w:val="-2"/>
          <w:lang w:val="da-DK"/>
        </w:rPr>
        <w:t xml:space="preserve"> </w:t>
      </w:r>
      <w:r w:rsidRPr="00DA5A8B">
        <w:rPr>
          <w:lang w:val="da-DK"/>
        </w:rPr>
        <w:t>Timesatsen</w:t>
      </w:r>
      <w:r w:rsidRPr="00DA5A8B">
        <w:rPr>
          <w:spacing w:val="-3"/>
          <w:lang w:val="da-DK"/>
        </w:rPr>
        <w:t xml:space="preserve"> </w:t>
      </w:r>
      <w:r w:rsidRPr="00DA5A8B">
        <w:rPr>
          <w:lang w:val="da-DK"/>
        </w:rPr>
        <w:t>fastsættes</w:t>
      </w:r>
      <w:r w:rsidRPr="00DA5A8B">
        <w:rPr>
          <w:spacing w:val="-3"/>
          <w:lang w:val="da-DK"/>
        </w:rPr>
        <w:t xml:space="preserve"> </w:t>
      </w:r>
      <w:r w:rsidRPr="00DA5A8B">
        <w:rPr>
          <w:lang w:val="da-DK"/>
        </w:rPr>
        <w:t>på</w:t>
      </w:r>
      <w:r w:rsidRPr="00DA5A8B">
        <w:rPr>
          <w:spacing w:val="-3"/>
          <w:lang w:val="da-DK"/>
        </w:rPr>
        <w:t xml:space="preserve"> </w:t>
      </w:r>
      <w:r w:rsidRPr="00DA5A8B">
        <w:rPr>
          <w:lang w:val="da-DK"/>
        </w:rPr>
        <w:t>grundlag</w:t>
      </w:r>
      <w:r w:rsidRPr="00DA5A8B">
        <w:rPr>
          <w:spacing w:val="-3"/>
          <w:lang w:val="da-DK"/>
        </w:rPr>
        <w:t xml:space="preserve"> </w:t>
      </w:r>
      <w:r w:rsidRPr="00DA5A8B">
        <w:rPr>
          <w:lang w:val="da-DK"/>
        </w:rPr>
        <w:t>af</w:t>
      </w:r>
      <w:r w:rsidRPr="00DA5A8B">
        <w:rPr>
          <w:spacing w:val="-3"/>
          <w:lang w:val="da-DK"/>
        </w:rPr>
        <w:t xml:space="preserve"> </w:t>
      </w:r>
      <w:r w:rsidRPr="00DA5A8B">
        <w:rPr>
          <w:lang w:val="da-DK"/>
        </w:rPr>
        <w:t>den</w:t>
      </w:r>
      <w:r w:rsidRPr="00DA5A8B">
        <w:rPr>
          <w:spacing w:val="-3"/>
          <w:lang w:val="da-DK"/>
        </w:rPr>
        <w:t xml:space="preserve"> </w:t>
      </w:r>
      <w:r w:rsidRPr="00DA5A8B">
        <w:rPr>
          <w:lang w:val="da-DK"/>
        </w:rPr>
        <w:t>gennemsnitlige</w:t>
      </w:r>
      <w:r w:rsidRPr="00DA5A8B">
        <w:rPr>
          <w:spacing w:val="-3"/>
          <w:lang w:val="da-DK"/>
        </w:rPr>
        <w:t xml:space="preserve"> </w:t>
      </w:r>
      <w:r w:rsidRPr="00DA5A8B">
        <w:rPr>
          <w:lang w:val="da-DK"/>
        </w:rPr>
        <w:t>lønudgift</w:t>
      </w:r>
      <w:r w:rsidRPr="00DA5A8B">
        <w:rPr>
          <w:spacing w:val="-3"/>
          <w:lang w:val="da-DK"/>
        </w:rPr>
        <w:t xml:space="preserve"> </w:t>
      </w:r>
      <w:r w:rsidRPr="00DA5A8B">
        <w:rPr>
          <w:lang w:val="da-DK"/>
        </w:rPr>
        <w:t>til</w:t>
      </w:r>
      <w:r w:rsidRPr="00DA5A8B">
        <w:rPr>
          <w:spacing w:val="-3"/>
          <w:lang w:val="da-DK"/>
        </w:rPr>
        <w:t xml:space="preserve"> </w:t>
      </w:r>
      <w:r w:rsidRPr="00DA5A8B">
        <w:rPr>
          <w:lang w:val="da-DK"/>
        </w:rPr>
        <w:t>de</w:t>
      </w:r>
      <w:r w:rsidRPr="00DA5A8B">
        <w:rPr>
          <w:spacing w:val="-3"/>
          <w:lang w:val="da-DK"/>
        </w:rPr>
        <w:t xml:space="preserve"> </w:t>
      </w:r>
      <w:r w:rsidRPr="00DA5A8B">
        <w:rPr>
          <w:lang w:val="da-DK"/>
        </w:rPr>
        <w:t>medarbejdere,</w:t>
      </w:r>
      <w:r w:rsidRPr="00DA5A8B">
        <w:rPr>
          <w:spacing w:val="-3"/>
          <w:lang w:val="da-DK"/>
        </w:rPr>
        <w:t xml:space="preserve"> </w:t>
      </w:r>
      <w:r w:rsidRPr="00DA5A8B">
        <w:rPr>
          <w:lang w:val="da-DK"/>
        </w:rPr>
        <w:t>der</w:t>
      </w:r>
      <w:r w:rsidRPr="00DA5A8B">
        <w:rPr>
          <w:spacing w:val="-3"/>
          <w:lang w:val="da-DK"/>
        </w:rPr>
        <w:t xml:space="preserve"> </w:t>
      </w:r>
      <w:r w:rsidRPr="00DA5A8B">
        <w:rPr>
          <w:lang w:val="da-DK"/>
        </w:rPr>
        <w:t>delta- ger i myndighedsbehandlingen, tillagt en forholdsmæssig andel af de øvrige administrative omkostninger forbundet med myndighedsbehandlingen i det pågældende kalenderår.</w:t>
      </w:r>
    </w:p>
    <w:p w14:paraId="4D4C335E" w14:textId="77777777" w:rsidR="00C142A0" w:rsidRPr="00DA5A8B" w:rsidRDefault="00C142A0" w:rsidP="00C142A0">
      <w:pPr>
        <w:pStyle w:val="Brdtekst"/>
        <w:spacing w:before="3" w:line="249" w:lineRule="auto"/>
        <w:ind w:left="110" w:right="108" w:firstLine="200"/>
        <w:jc w:val="both"/>
        <w:rPr>
          <w:lang w:val="da-DK"/>
        </w:rPr>
      </w:pPr>
      <w:r w:rsidRPr="00DA5A8B">
        <w:rPr>
          <w:i/>
          <w:lang w:val="da-DK"/>
        </w:rPr>
        <w:t xml:space="preserve">Stk. 3. </w:t>
      </w:r>
      <w:r w:rsidRPr="00DA5A8B">
        <w:rPr>
          <w:lang w:val="da-DK"/>
        </w:rPr>
        <w:t>Forsyningstilsynet opkræver betaling efter § 2 på grundlag af den endeligt beregnede timesats efter stk. 2. Dette beløb reguleres med eventuelt foreløbigt indbetalte beløb.</w:t>
      </w:r>
    </w:p>
    <w:p w14:paraId="7F5B825F" w14:textId="77777777" w:rsidR="00C142A0" w:rsidRPr="00DA5A8B" w:rsidRDefault="00C142A0" w:rsidP="00C142A0">
      <w:pPr>
        <w:pStyle w:val="Brdtekst"/>
        <w:spacing w:before="2"/>
        <w:ind w:left="310"/>
        <w:jc w:val="both"/>
        <w:rPr>
          <w:lang w:val="da-DK"/>
        </w:rPr>
      </w:pPr>
      <w:r w:rsidRPr="00DA5A8B">
        <w:rPr>
          <w:i/>
          <w:lang w:val="da-DK"/>
        </w:rPr>
        <w:t>Stk.</w:t>
      </w:r>
      <w:r w:rsidRPr="00DA5A8B">
        <w:rPr>
          <w:i/>
          <w:spacing w:val="-2"/>
          <w:lang w:val="da-DK"/>
        </w:rPr>
        <w:t xml:space="preserve"> </w:t>
      </w:r>
      <w:r w:rsidRPr="00DA5A8B">
        <w:rPr>
          <w:i/>
          <w:lang w:val="da-DK"/>
        </w:rPr>
        <w:t>4.</w:t>
      </w:r>
      <w:r w:rsidRPr="00DA5A8B">
        <w:rPr>
          <w:i/>
          <w:spacing w:val="-2"/>
          <w:lang w:val="da-DK"/>
        </w:rPr>
        <w:t xml:space="preserve"> </w:t>
      </w:r>
      <w:r w:rsidRPr="00DA5A8B">
        <w:rPr>
          <w:lang w:val="da-DK"/>
        </w:rPr>
        <w:t>Beløb,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der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erlægges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efter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stk.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3,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indbetales</w:t>
      </w:r>
      <w:r w:rsidRPr="00DA5A8B">
        <w:rPr>
          <w:spacing w:val="-3"/>
          <w:lang w:val="da-DK"/>
        </w:rPr>
        <w:t xml:space="preserve"> </w:t>
      </w:r>
      <w:r w:rsidRPr="00DA5A8B">
        <w:rPr>
          <w:lang w:val="da-DK"/>
        </w:rPr>
        <w:t>senest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30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dage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efter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fakturaens</w:t>
      </w:r>
      <w:r w:rsidRPr="00DA5A8B">
        <w:rPr>
          <w:spacing w:val="-2"/>
          <w:lang w:val="da-DK"/>
        </w:rPr>
        <w:t xml:space="preserve"> udstedelse.</w:t>
      </w:r>
    </w:p>
    <w:p w14:paraId="74A585EC" w14:textId="77777777" w:rsidR="00C142A0" w:rsidRPr="00DA5A8B" w:rsidRDefault="00C142A0" w:rsidP="00C142A0">
      <w:pPr>
        <w:pStyle w:val="Brdtekst"/>
        <w:spacing w:before="12"/>
        <w:ind w:left="310"/>
        <w:jc w:val="both"/>
        <w:rPr>
          <w:lang w:val="da-DK"/>
        </w:rPr>
      </w:pPr>
      <w:r w:rsidRPr="00DA5A8B">
        <w:rPr>
          <w:i/>
          <w:lang w:val="da-DK"/>
        </w:rPr>
        <w:t>Stk.</w:t>
      </w:r>
      <w:r w:rsidRPr="00DA5A8B">
        <w:rPr>
          <w:i/>
          <w:spacing w:val="-1"/>
          <w:lang w:val="da-DK"/>
        </w:rPr>
        <w:t xml:space="preserve"> </w:t>
      </w:r>
      <w:r w:rsidRPr="00DA5A8B">
        <w:rPr>
          <w:i/>
          <w:lang w:val="da-DK"/>
        </w:rPr>
        <w:t>5.</w:t>
      </w:r>
      <w:r w:rsidRPr="00DA5A8B">
        <w:rPr>
          <w:i/>
          <w:spacing w:val="-1"/>
          <w:lang w:val="da-DK"/>
        </w:rPr>
        <w:t xml:space="preserve"> </w:t>
      </w:r>
      <w:r w:rsidRPr="00DA5A8B">
        <w:rPr>
          <w:lang w:val="da-DK"/>
        </w:rPr>
        <w:t>Betales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det opkrævede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beløb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ikke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rettidigt, skal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der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betales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renter heraf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i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medfør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 xml:space="preserve">af </w:t>
      </w:r>
      <w:r w:rsidRPr="00DA5A8B">
        <w:rPr>
          <w:spacing w:val="-2"/>
          <w:lang w:val="da-DK"/>
        </w:rPr>
        <w:t>renteloven.</w:t>
      </w:r>
    </w:p>
    <w:p w14:paraId="0D0FA20D" w14:textId="77777777" w:rsidR="00C142A0" w:rsidRPr="00DA5A8B" w:rsidRDefault="00C142A0" w:rsidP="00C142A0">
      <w:pPr>
        <w:pStyle w:val="Brdtekst"/>
        <w:spacing w:before="132" w:line="249" w:lineRule="auto"/>
        <w:ind w:left="110" w:right="107" w:firstLine="199"/>
        <w:jc w:val="both"/>
        <w:rPr>
          <w:lang w:val="da-DK"/>
        </w:rPr>
      </w:pPr>
      <w:bookmarkStart w:id="44" w:name="§_9"/>
      <w:bookmarkEnd w:id="44"/>
      <w:r w:rsidRPr="00DA5A8B">
        <w:rPr>
          <w:b/>
          <w:lang w:val="da-DK"/>
        </w:rPr>
        <w:t>§</w:t>
      </w:r>
      <w:r w:rsidRPr="00DA5A8B">
        <w:rPr>
          <w:b/>
          <w:spacing w:val="-3"/>
          <w:lang w:val="da-DK"/>
        </w:rPr>
        <w:t xml:space="preserve"> </w:t>
      </w:r>
      <w:r w:rsidRPr="00DA5A8B">
        <w:rPr>
          <w:b/>
          <w:lang w:val="da-DK"/>
        </w:rPr>
        <w:t xml:space="preserve">9. </w:t>
      </w:r>
      <w:r w:rsidRPr="00DA5A8B">
        <w:rPr>
          <w:lang w:val="da-DK"/>
        </w:rPr>
        <w:t>Gebyrer efter §§ 3-7 beregnes på baggrund af seneste offentliggjorte opgørelser fra Miljøstyrelsens Affaldsdatasystem og opkræves halvårligt som acontobetalinger af Forsyningstilsynet.</w:t>
      </w:r>
    </w:p>
    <w:p w14:paraId="2BC8952E" w14:textId="77777777" w:rsidR="00C142A0" w:rsidRPr="00DA5A8B" w:rsidRDefault="00C142A0" w:rsidP="00C142A0">
      <w:pPr>
        <w:pStyle w:val="Brdtekst"/>
        <w:spacing w:before="2"/>
        <w:ind w:left="310"/>
        <w:jc w:val="both"/>
        <w:rPr>
          <w:lang w:val="da-DK"/>
        </w:rPr>
      </w:pPr>
      <w:r w:rsidRPr="00DA5A8B">
        <w:rPr>
          <w:i/>
          <w:lang w:val="da-DK"/>
        </w:rPr>
        <w:t>Stk.</w:t>
      </w:r>
      <w:r w:rsidRPr="00DA5A8B">
        <w:rPr>
          <w:i/>
          <w:spacing w:val="-2"/>
          <w:lang w:val="da-DK"/>
        </w:rPr>
        <w:t xml:space="preserve"> </w:t>
      </w:r>
      <w:r w:rsidRPr="00DA5A8B">
        <w:rPr>
          <w:i/>
          <w:lang w:val="da-DK"/>
        </w:rPr>
        <w:t>2.</w:t>
      </w:r>
      <w:r w:rsidRPr="00DA5A8B">
        <w:rPr>
          <w:i/>
          <w:spacing w:val="-1"/>
          <w:lang w:val="da-DK"/>
        </w:rPr>
        <w:t xml:space="preserve"> </w:t>
      </w:r>
      <w:r w:rsidRPr="00DA5A8B">
        <w:rPr>
          <w:lang w:val="da-DK"/>
        </w:rPr>
        <w:t>Beløb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opkrævet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efter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§§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3-7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indbetales</w:t>
      </w:r>
      <w:r w:rsidRPr="00DA5A8B">
        <w:rPr>
          <w:spacing w:val="-3"/>
          <w:lang w:val="da-DK"/>
        </w:rPr>
        <w:t xml:space="preserve"> </w:t>
      </w:r>
      <w:r w:rsidRPr="00DA5A8B">
        <w:rPr>
          <w:lang w:val="da-DK"/>
        </w:rPr>
        <w:t>senest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30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dage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efter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fakturaens</w:t>
      </w:r>
      <w:r w:rsidRPr="00DA5A8B">
        <w:rPr>
          <w:spacing w:val="-2"/>
          <w:lang w:val="da-DK"/>
        </w:rPr>
        <w:t xml:space="preserve"> udstedelse.</w:t>
      </w:r>
    </w:p>
    <w:p w14:paraId="490FD1FD" w14:textId="77777777" w:rsidR="00C142A0" w:rsidRPr="00DA5A8B" w:rsidRDefault="00C142A0" w:rsidP="00C142A0">
      <w:pPr>
        <w:pStyle w:val="Brdtekst"/>
        <w:spacing w:before="12"/>
        <w:ind w:left="310"/>
        <w:jc w:val="both"/>
        <w:rPr>
          <w:spacing w:val="-2"/>
          <w:lang w:val="da-DK"/>
        </w:rPr>
      </w:pPr>
      <w:r w:rsidRPr="00DA5A8B">
        <w:rPr>
          <w:i/>
          <w:lang w:val="da-DK"/>
        </w:rPr>
        <w:t>Stk.</w:t>
      </w:r>
      <w:r w:rsidRPr="00DA5A8B">
        <w:rPr>
          <w:i/>
          <w:spacing w:val="-1"/>
          <w:lang w:val="da-DK"/>
        </w:rPr>
        <w:t xml:space="preserve"> </w:t>
      </w:r>
      <w:r w:rsidRPr="00DA5A8B">
        <w:rPr>
          <w:i/>
          <w:lang w:val="da-DK"/>
        </w:rPr>
        <w:t>3.</w:t>
      </w:r>
      <w:r w:rsidRPr="00DA5A8B">
        <w:rPr>
          <w:i/>
          <w:spacing w:val="-1"/>
          <w:lang w:val="da-DK"/>
        </w:rPr>
        <w:t xml:space="preserve"> </w:t>
      </w:r>
      <w:r w:rsidRPr="00DA5A8B">
        <w:rPr>
          <w:lang w:val="da-DK"/>
        </w:rPr>
        <w:t>Betales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det opkrævede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beløb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ikke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rettidigt, skal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der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betales</w:t>
      </w:r>
      <w:r w:rsidRPr="00DA5A8B">
        <w:rPr>
          <w:spacing w:val="-2"/>
          <w:lang w:val="da-DK"/>
        </w:rPr>
        <w:t xml:space="preserve"> </w:t>
      </w:r>
      <w:r w:rsidRPr="00DA5A8B">
        <w:rPr>
          <w:lang w:val="da-DK"/>
        </w:rPr>
        <w:t>renter heraf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i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>medfør</w:t>
      </w:r>
      <w:r w:rsidRPr="00DA5A8B">
        <w:rPr>
          <w:spacing w:val="-1"/>
          <w:lang w:val="da-DK"/>
        </w:rPr>
        <w:t xml:space="preserve"> </w:t>
      </w:r>
      <w:r w:rsidRPr="00DA5A8B">
        <w:rPr>
          <w:lang w:val="da-DK"/>
        </w:rPr>
        <w:t xml:space="preserve">af </w:t>
      </w:r>
      <w:r w:rsidRPr="00DA5A8B">
        <w:rPr>
          <w:spacing w:val="-2"/>
          <w:lang w:val="da-DK"/>
        </w:rPr>
        <w:t>renteloven.</w:t>
      </w:r>
    </w:p>
    <w:p w14:paraId="7EF7AD4D" w14:textId="77777777" w:rsidR="00C142A0" w:rsidRPr="00D74DCC" w:rsidRDefault="00C142A0" w:rsidP="00C142A0">
      <w:pPr>
        <w:pStyle w:val="Brdtekst"/>
        <w:spacing w:before="12"/>
        <w:ind w:left="310"/>
        <w:jc w:val="both"/>
        <w:rPr>
          <w:lang w:val="da-DK"/>
        </w:rPr>
      </w:pPr>
      <w:r>
        <w:rPr>
          <w:i/>
          <w:lang w:val="da-DK"/>
        </w:rPr>
        <w:t>Stk.</w:t>
      </w:r>
      <w:r>
        <w:rPr>
          <w:lang w:val="da-DK"/>
        </w:rPr>
        <w:t xml:space="preserve"> 4. Kommunens betalingsforpligtelse efter §§ 3-6 gælder til og med kalenderåret efter, at kommunen ophører med aktiviteten, som bestemmelserne angår.</w:t>
      </w:r>
    </w:p>
    <w:p w14:paraId="7EC04D5E" w14:textId="1A7C0856" w:rsidR="00C142A0" w:rsidRPr="00D74DCC" w:rsidRDefault="00C142A0" w:rsidP="00C142A0">
      <w:pPr>
        <w:pStyle w:val="Brdtekst"/>
        <w:spacing w:before="132" w:line="249" w:lineRule="auto"/>
        <w:ind w:left="110" w:right="106" w:firstLine="199"/>
        <w:jc w:val="both"/>
        <w:rPr>
          <w:lang w:val="da-DK"/>
        </w:rPr>
      </w:pPr>
      <w:bookmarkStart w:id="45" w:name="§_10"/>
      <w:bookmarkEnd w:id="45"/>
      <w:r w:rsidRPr="00D74DCC">
        <w:rPr>
          <w:b/>
          <w:lang w:val="da-DK"/>
        </w:rPr>
        <w:t xml:space="preserve">§ 10. </w:t>
      </w:r>
      <w:r w:rsidRPr="00D74DCC">
        <w:rPr>
          <w:lang w:val="da-DK"/>
        </w:rPr>
        <w:t xml:space="preserve">Efter udløbet af et kalenderår udarbejder Forsyningstilsynet en opgørelse over de beløb, som de omfattede kommuner skal betale for det </w:t>
      </w:r>
      <w:del w:id="46" w:author="Susanne Møller Svenssen" w:date="2025-10-24T16:17:00Z">
        <w:r w:rsidRPr="00D74DCC" w:rsidDel="00FA0C3E">
          <w:rPr>
            <w:lang w:val="da-DK"/>
          </w:rPr>
          <w:delText>pågældende</w:delText>
        </w:r>
      </w:del>
      <w:ins w:id="47" w:author="Susanne Møller Svenssen" w:date="2025-10-24T16:17:00Z">
        <w:r w:rsidR="00FA0C3E">
          <w:rPr>
            <w:lang w:val="da-DK"/>
          </w:rPr>
          <w:t>følgende</w:t>
        </w:r>
      </w:ins>
      <w:r w:rsidRPr="00D74DCC">
        <w:rPr>
          <w:lang w:val="da-DK"/>
        </w:rPr>
        <w:t xml:space="preserve"> år. </w:t>
      </w:r>
      <w:ins w:id="48" w:author="Susanne Møller Svenssen" w:date="2025-10-24T16:17:00Z">
        <w:r w:rsidR="00FA0C3E">
          <w:rPr>
            <w:lang w:val="da-DK"/>
          </w:rPr>
          <w:t xml:space="preserve">Over- eller underdækning i forhold til Forsyningstilsynets omkostninger udlignes ved justering af </w:t>
        </w:r>
      </w:ins>
      <w:ins w:id="49" w:author="Susanne Møller Svenssen" w:date="2025-10-24T16:18:00Z">
        <w:r w:rsidR="00FA0C3E">
          <w:rPr>
            <w:lang w:val="da-DK"/>
          </w:rPr>
          <w:t>senere indbetalinger, så indtægter og omkostninger over tid balanceres</w:t>
        </w:r>
      </w:ins>
      <w:del w:id="50" w:author="Susanne Møller Svenssen" w:date="2025-10-24T16:18:00Z">
        <w:r w:rsidRPr="00D74DCC" w:rsidDel="00FA0C3E">
          <w:rPr>
            <w:lang w:val="da-DK"/>
          </w:rPr>
          <w:delText>Er der opkrævet for meget, modregnes dette i senere</w:delText>
        </w:r>
        <w:r w:rsidRPr="00D74DCC" w:rsidDel="00FA0C3E">
          <w:rPr>
            <w:spacing w:val="-3"/>
            <w:lang w:val="da-DK"/>
          </w:rPr>
          <w:delText xml:space="preserve"> </w:delText>
        </w:r>
        <w:r w:rsidRPr="00D74DCC" w:rsidDel="00FA0C3E">
          <w:rPr>
            <w:lang w:val="da-DK"/>
          </w:rPr>
          <w:delText>indbetalinger,</w:delText>
        </w:r>
        <w:r w:rsidRPr="00D74DCC" w:rsidDel="00FA0C3E">
          <w:rPr>
            <w:spacing w:val="-3"/>
            <w:lang w:val="da-DK"/>
          </w:rPr>
          <w:delText xml:space="preserve"> </w:delText>
        </w:r>
        <w:r w:rsidRPr="00D74DCC" w:rsidDel="00FA0C3E">
          <w:rPr>
            <w:lang w:val="da-DK"/>
          </w:rPr>
          <w:delText>hvis</w:delText>
        </w:r>
        <w:r w:rsidRPr="00D74DCC" w:rsidDel="00FA0C3E">
          <w:rPr>
            <w:spacing w:val="-3"/>
            <w:lang w:val="da-DK"/>
          </w:rPr>
          <w:delText xml:space="preserve"> </w:delText>
        </w:r>
        <w:r w:rsidRPr="00D74DCC" w:rsidDel="00FA0C3E">
          <w:rPr>
            <w:lang w:val="da-DK"/>
          </w:rPr>
          <w:delText>indtægterne</w:delText>
        </w:r>
        <w:r w:rsidRPr="00D74DCC" w:rsidDel="00FA0C3E">
          <w:rPr>
            <w:spacing w:val="-3"/>
            <w:lang w:val="da-DK"/>
          </w:rPr>
          <w:delText xml:space="preserve"> </w:delText>
        </w:r>
        <w:r w:rsidRPr="00D74DCC" w:rsidDel="00FA0C3E">
          <w:rPr>
            <w:lang w:val="da-DK"/>
          </w:rPr>
          <w:delText>forventes</w:delText>
        </w:r>
        <w:r w:rsidRPr="00D74DCC" w:rsidDel="00FA0C3E">
          <w:rPr>
            <w:spacing w:val="-3"/>
            <w:lang w:val="da-DK"/>
          </w:rPr>
          <w:delText xml:space="preserve"> </w:delText>
        </w:r>
        <w:r w:rsidRPr="00D74DCC" w:rsidDel="00FA0C3E">
          <w:rPr>
            <w:lang w:val="da-DK"/>
          </w:rPr>
          <w:delText>at</w:delText>
        </w:r>
        <w:r w:rsidRPr="00D74DCC" w:rsidDel="00FA0C3E">
          <w:rPr>
            <w:spacing w:val="-3"/>
            <w:lang w:val="da-DK"/>
          </w:rPr>
          <w:delText xml:space="preserve"> </w:delText>
        </w:r>
        <w:r w:rsidRPr="00D74DCC" w:rsidDel="00FA0C3E">
          <w:rPr>
            <w:lang w:val="da-DK"/>
          </w:rPr>
          <w:delText>overstige</w:delText>
        </w:r>
        <w:r w:rsidRPr="00D74DCC" w:rsidDel="00FA0C3E">
          <w:rPr>
            <w:spacing w:val="-3"/>
            <w:lang w:val="da-DK"/>
          </w:rPr>
          <w:delText xml:space="preserve"> </w:delText>
        </w:r>
        <w:r w:rsidRPr="00D74DCC" w:rsidDel="00FA0C3E">
          <w:rPr>
            <w:lang w:val="da-DK"/>
          </w:rPr>
          <w:delText>Forsyningstilsynets</w:delText>
        </w:r>
        <w:r w:rsidRPr="00D74DCC" w:rsidDel="00FA0C3E">
          <w:rPr>
            <w:spacing w:val="-3"/>
            <w:lang w:val="da-DK"/>
          </w:rPr>
          <w:delText xml:space="preserve"> </w:delText>
        </w:r>
        <w:r w:rsidRPr="00D74DCC" w:rsidDel="00FA0C3E">
          <w:rPr>
            <w:lang w:val="da-DK"/>
          </w:rPr>
          <w:delText>langsigtede</w:delText>
        </w:r>
        <w:r w:rsidRPr="00D74DCC" w:rsidDel="00FA0C3E">
          <w:rPr>
            <w:spacing w:val="-3"/>
            <w:lang w:val="da-DK"/>
          </w:rPr>
          <w:delText xml:space="preserve"> </w:delText>
        </w:r>
        <w:r w:rsidRPr="00D74DCC" w:rsidDel="00FA0C3E">
          <w:rPr>
            <w:lang w:val="da-DK"/>
          </w:rPr>
          <w:delText>gennemsnits- omkostninger</w:delText>
        </w:r>
      </w:del>
      <w:r w:rsidRPr="00D74DCC">
        <w:rPr>
          <w:lang w:val="da-DK"/>
        </w:rPr>
        <w:t>, jf. Statens Budgetvejledning.</w:t>
      </w:r>
    </w:p>
    <w:p w14:paraId="32650CA8" w14:textId="77777777" w:rsidR="00C142A0" w:rsidRPr="00D74DCC" w:rsidRDefault="00C142A0" w:rsidP="00C142A0">
      <w:pPr>
        <w:spacing w:before="164"/>
        <w:ind w:left="3839"/>
        <w:rPr>
          <w:i/>
          <w:sz w:val="24"/>
          <w:lang w:val="da-DK"/>
        </w:rPr>
      </w:pPr>
      <w:bookmarkStart w:id="51" w:name="Ikrafttrædelsesbestemmelser"/>
      <w:bookmarkEnd w:id="51"/>
      <w:r w:rsidRPr="00D74DCC">
        <w:rPr>
          <w:i/>
          <w:spacing w:val="-2"/>
          <w:sz w:val="24"/>
          <w:lang w:val="da-DK"/>
        </w:rPr>
        <w:lastRenderedPageBreak/>
        <w:t>Ikrafttrædelsesbestemmelser</w:t>
      </w:r>
    </w:p>
    <w:p w14:paraId="69A34618" w14:textId="50EDABC4" w:rsidR="00C142A0" w:rsidRPr="00DA5A8B" w:rsidRDefault="00C142A0" w:rsidP="00C142A0">
      <w:pPr>
        <w:pStyle w:val="Brdtekst"/>
        <w:spacing w:before="132"/>
        <w:ind w:left="310"/>
        <w:rPr>
          <w:lang w:val="da-DK"/>
        </w:rPr>
      </w:pPr>
      <w:bookmarkStart w:id="52" w:name="§_11"/>
      <w:bookmarkEnd w:id="52"/>
      <w:r w:rsidRPr="00D74DCC">
        <w:rPr>
          <w:b/>
          <w:lang w:val="da-DK"/>
        </w:rPr>
        <w:t>§</w:t>
      </w:r>
      <w:r w:rsidRPr="00D74DCC">
        <w:rPr>
          <w:b/>
          <w:spacing w:val="-2"/>
          <w:lang w:val="da-DK"/>
        </w:rPr>
        <w:t xml:space="preserve"> </w:t>
      </w:r>
      <w:r w:rsidRPr="00D74DCC">
        <w:rPr>
          <w:b/>
          <w:lang w:val="da-DK"/>
        </w:rPr>
        <w:t>11.</w:t>
      </w:r>
      <w:r w:rsidRPr="00D74DCC">
        <w:rPr>
          <w:b/>
          <w:spacing w:val="-2"/>
          <w:lang w:val="da-DK"/>
        </w:rPr>
        <w:t xml:space="preserve"> </w:t>
      </w:r>
      <w:r w:rsidRPr="00D74DCC">
        <w:rPr>
          <w:lang w:val="da-DK"/>
        </w:rPr>
        <w:t>Bekendtgørelsen</w:t>
      </w:r>
      <w:r w:rsidRPr="00D74DCC">
        <w:rPr>
          <w:spacing w:val="-1"/>
          <w:lang w:val="da-DK"/>
        </w:rPr>
        <w:t xml:space="preserve"> </w:t>
      </w:r>
      <w:r w:rsidRPr="00D74DCC">
        <w:rPr>
          <w:lang w:val="da-DK"/>
        </w:rPr>
        <w:t>træder</w:t>
      </w:r>
      <w:r w:rsidRPr="00D74DCC">
        <w:rPr>
          <w:spacing w:val="-2"/>
          <w:lang w:val="da-DK"/>
        </w:rPr>
        <w:t xml:space="preserve"> </w:t>
      </w:r>
      <w:r w:rsidRPr="00D74DCC">
        <w:rPr>
          <w:lang w:val="da-DK"/>
        </w:rPr>
        <w:t>i</w:t>
      </w:r>
      <w:r w:rsidRPr="00D74DCC">
        <w:rPr>
          <w:spacing w:val="-1"/>
          <w:lang w:val="da-DK"/>
        </w:rPr>
        <w:t xml:space="preserve"> </w:t>
      </w:r>
      <w:r w:rsidRPr="00D74DCC">
        <w:rPr>
          <w:lang w:val="da-DK"/>
        </w:rPr>
        <w:t>kraft</w:t>
      </w:r>
      <w:r w:rsidRPr="00D74DCC">
        <w:rPr>
          <w:spacing w:val="-2"/>
          <w:lang w:val="da-DK"/>
        </w:rPr>
        <w:t xml:space="preserve"> </w:t>
      </w:r>
      <w:r w:rsidRPr="00D74DCC">
        <w:rPr>
          <w:lang w:val="da-DK"/>
        </w:rPr>
        <w:t>den</w:t>
      </w:r>
      <w:r w:rsidRPr="00D74DCC">
        <w:rPr>
          <w:spacing w:val="-1"/>
          <w:lang w:val="da-DK"/>
        </w:rPr>
        <w:t xml:space="preserve"> </w:t>
      </w:r>
      <w:r w:rsidRPr="00D74DCC">
        <w:rPr>
          <w:lang w:val="da-DK"/>
        </w:rPr>
        <w:t>1.</w:t>
      </w:r>
      <w:r w:rsidRPr="00D74DCC">
        <w:rPr>
          <w:spacing w:val="-2"/>
          <w:lang w:val="da-DK"/>
        </w:rPr>
        <w:t xml:space="preserve"> </w:t>
      </w:r>
      <w:r w:rsidRPr="00D74DCC">
        <w:rPr>
          <w:lang w:val="da-DK"/>
        </w:rPr>
        <w:t>j</w:t>
      </w:r>
      <w:r>
        <w:rPr>
          <w:lang w:val="da-DK"/>
        </w:rPr>
        <w:t>anuar</w:t>
      </w:r>
      <w:r w:rsidRPr="00DA5A8B">
        <w:rPr>
          <w:spacing w:val="-1"/>
          <w:lang w:val="da-DK"/>
        </w:rPr>
        <w:t xml:space="preserve"> </w:t>
      </w:r>
      <w:r w:rsidRPr="00DA5A8B">
        <w:rPr>
          <w:spacing w:val="-2"/>
          <w:lang w:val="da-DK"/>
        </w:rPr>
        <w:t>202</w:t>
      </w:r>
      <w:ins w:id="53" w:author="Jakob Schmidth" w:date="2025-09-26T13:59:00Z">
        <w:r>
          <w:rPr>
            <w:spacing w:val="-2"/>
            <w:lang w:val="da-DK"/>
          </w:rPr>
          <w:t>6</w:t>
        </w:r>
      </w:ins>
      <w:del w:id="54" w:author="Jakob Schmidth" w:date="2025-09-26T13:59:00Z">
        <w:r w:rsidDel="00C142A0">
          <w:rPr>
            <w:spacing w:val="-2"/>
            <w:lang w:val="da-DK"/>
          </w:rPr>
          <w:delText>5</w:delText>
        </w:r>
      </w:del>
      <w:r w:rsidRPr="00DA5A8B">
        <w:rPr>
          <w:spacing w:val="-2"/>
          <w:lang w:val="da-DK"/>
        </w:rPr>
        <w:t>.</w:t>
      </w:r>
    </w:p>
    <w:p w14:paraId="37C50858" w14:textId="2ECE0C9A" w:rsidR="00C142A0" w:rsidRPr="00DA5A8B" w:rsidRDefault="00C142A0" w:rsidP="00C142A0">
      <w:pPr>
        <w:pStyle w:val="Brdtekst"/>
        <w:spacing w:before="12" w:line="249" w:lineRule="auto"/>
        <w:ind w:left="110" w:firstLine="199"/>
        <w:rPr>
          <w:lang w:val="da-DK"/>
        </w:rPr>
      </w:pPr>
      <w:r w:rsidRPr="00DA5A8B">
        <w:rPr>
          <w:i/>
          <w:lang w:val="da-DK"/>
        </w:rPr>
        <w:t>Stk. 2.</w:t>
      </w:r>
      <w:del w:id="55" w:author="Jakob Schmidth" w:date="2025-09-26T14:01:00Z">
        <w:r w:rsidRPr="00DA5A8B" w:rsidDel="00C142A0">
          <w:rPr>
            <w:i/>
            <w:lang w:val="da-DK"/>
          </w:rPr>
          <w:delText xml:space="preserve"> </w:delText>
        </w:r>
        <w:r w:rsidRPr="00DA5A8B" w:rsidDel="00C142A0">
          <w:rPr>
            <w:lang w:val="da-DK"/>
          </w:rPr>
          <w:delText xml:space="preserve">Bekendtgørelse nr. </w:delText>
        </w:r>
        <w:r w:rsidDel="00C142A0">
          <w:rPr>
            <w:lang w:val="da-DK"/>
          </w:rPr>
          <w:delText>794</w:delText>
        </w:r>
        <w:r w:rsidRPr="00DA5A8B" w:rsidDel="00C142A0">
          <w:rPr>
            <w:lang w:val="da-DK"/>
          </w:rPr>
          <w:delText xml:space="preserve"> af 2</w:delText>
        </w:r>
        <w:r w:rsidDel="00C142A0">
          <w:rPr>
            <w:lang w:val="da-DK"/>
          </w:rPr>
          <w:delText>1</w:delText>
        </w:r>
        <w:r w:rsidRPr="00DA5A8B" w:rsidDel="00C142A0">
          <w:rPr>
            <w:lang w:val="da-DK"/>
          </w:rPr>
          <w:delText xml:space="preserve">. </w:delText>
        </w:r>
        <w:r w:rsidDel="00C142A0">
          <w:rPr>
            <w:lang w:val="da-DK"/>
          </w:rPr>
          <w:delText>juni</w:delText>
        </w:r>
        <w:r w:rsidRPr="00DA5A8B" w:rsidDel="00C142A0">
          <w:rPr>
            <w:lang w:val="da-DK"/>
          </w:rPr>
          <w:delText xml:space="preserve"> 202</w:delText>
        </w:r>
        <w:r w:rsidDel="00C142A0">
          <w:rPr>
            <w:lang w:val="da-DK"/>
          </w:rPr>
          <w:delText>4</w:delText>
        </w:r>
        <w:r w:rsidRPr="00DA5A8B" w:rsidDel="00C142A0">
          <w:rPr>
            <w:lang w:val="da-DK"/>
          </w:rPr>
          <w:delText xml:space="preserve"> om betaling for myndighedsbehandling i Forsyningstilsynet efter lov om miljøbeskyttelse ophæves</w:delText>
        </w:r>
      </w:del>
      <w:r w:rsidRPr="00DA5A8B">
        <w:rPr>
          <w:lang w:val="da-DK"/>
        </w:rPr>
        <w:t>.</w:t>
      </w:r>
      <w:ins w:id="56" w:author="Jakob Schmidth" w:date="2025-09-26T14:01:00Z">
        <w:r w:rsidRPr="00C142A0">
          <w:rPr>
            <w:lang w:val="da-DK"/>
          </w:rPr>
          <w:t xml:space="preserve"> </w:t>
        </w:r>
        <w:r w:rsidRPr="00DA5A8B">
          <w:rPr>
            <w:lang w:val="da-DK"/>
          </w:rPr>
          <w:t xml:space="preserve">Bekendtgørelse nr. </w:t>
        </w:r>
        <w:r>
          <w:rPr>
            <w:lang w:val="da-DK"/>
          </w:rPr>
          <w:t>125</w:t>
        </w:r>
      </w:ins>
      <w:ins w:id="57" w:author="Jakob Schmidth" w:date="2025-09-26T14:02:00Z">
        <w:r>
          <w:rPr>
            <w:lang w:val="da-DK"/>
          </w:rPr>
          <w:t>5</w:t>
        </w:r>
      </w:ins>
      <w:ins w:id="58" w:author="Jakob Schmidth" w:date="2025-09-26T14:01:00Z">
        <w:r w:rsidRPr="00DA5A8B">
          <w:rPr>
            <w:lang w:val="da-DK"/>
          </w:rPr>
          <w:t xml:space="preserve"> af 2</w:t>
        </w:r>
      </w:ins>
      <w:ins w:id="59" w:author="Jakob Schmidth" w:date="2025-09-26T14:02:00Z">
        <w:r>
          <w:rPr>
            <w:lang w:val="da-DK"/>
          </w:rPr>
          <w:t>7</w:t>
        </w:r>
      </w:ins>
      <w:ins w:id="60" w:author="Jakob Schmidth" w:date="2025-09-26T14:01:00Z">
        <w:r w:rsidRPr="00DA5A8B">
          <w:rPr>
            <w:lang w:val="da-DK"/>
          </w:rPr>
          <w:t>.</w:t>
        </w:r>
      </w:ins>
      <w:ins w:id="61" w:author="Jakob Schmidth" w:date="2025-09-26T14:02:00Z">
        <w:r>
          <w:rPr>
            <w:lang w:val="da-DK"/>
          </w:rPr>
          <w:t xml:space="preserve"> november</w:t>
        </w:r>
      </w:ins>
      <w:ins w:id="62" w:author="Jakob Schmidth" w:date="2025-09-26T14:01:00Z">
        <w:r w:rsidRPr="00DA5A8B">
          <w:rPr>
            <w:lang w:val="da-DK"/>
          </w:rPr>
          <w:t xml:space="preserve"> 202</w:t>
        </w:r>
      </w:ins>
      <w:ins w:id="63" w:author="Jakob Schmidth" w:date="2025-09-26T14:02:00Z">
        <w:r>
          <w:rPr>
            <w:lang w:val="da-DK"/>
          </w:rPr>
          <w:t>5</w:t>
        </w:r>
      </w:ins>
      <w:ins w:id="64" w:author="Jakob Schmidth" w:date="2025-09-26T14:01:00Z">
        <w:r w:rsidRPr="00DA5A8B">
          <w:rPr>
            <w:lang w:val="da-DK"/>
          </w:rPr>
          <w:t xml:space="preserve"> om betaling for myndighedsbehandling i Forsyningstilsynet efter lov om miljøbeskyttelse ophæves.</w:t>
        </w:r>
      </w:ins>
    </w:p>
    <w:p w14:paraId="1CDDFAF4" w14:textId="77777777" w:rsidR="00C142A0" w:rsidRPr="00382259" w:rsidRDefault="00C142A0" w:rsidP="00C142A0">
      <w:pPr>
        <w:pStyle w:val="Brdtekst"/>
        <w:spacing w:before="166"/>
        <w:rPr>
          <w:lang w:val="da-DK"/>
        </w:rPr>
      </w:pPr>
    </w:p>
    <w:p w14:paraId="0AF11419" w14:textId="528AEE9F" w:rsidR="00C142A0" w:rsidRPr="00382259" w:rsidRDefault="00C142A0" w:rsidP="00C142A0">
      <w:pPr>
        <w:ind w:left="1" w:right="1"/>
        <w:jc w:val="center"/>
        <w:rPr>
          <w:i/>
          <w:sz w:val="24"/>
          <w:lang w:val="da-DK"/>
        </w:rPr>
      </w:pPr>
      <w:r w:rsidRPr="003536EB">
        <w:rPr>
          <w:i/>
          <w:sz w:val="24"/>
          <w:lang w:val="da-DK"/>
        </w:rPr>
        <w:t xml:space="preserve">Forsyningstilsynet, den </w:t>
      </w:r>
      <w:del w:id="65" w:author="Jakob Schmidth" w:date="2025-09-26T14:02:00Z">
        <w:r w:rsidDel="00C142A0">
          <w:rPr>
            <w:i/>
            <w:sz w:val="24"/>
            <w:lang w:val="da-DK"/>
          </w:rPr>
          <w:delText>27</w:delText>
        </w:r>
        <w:r w:rsidRPr="003536EB" w:rsidDel="00C142A0">
          <w:rPr>
            <w:i/>
            <w:sz w:val="24"/>
            <w:lang w:val="da-DK"/>
          </w:rPr>
          <w:delText>. november</w:delText>
        </w:r>
        <w:r w:rsidRPr="00382259" w:rsidDel="00C142A0">
          <w:rPr>
            <w:i/>
            <w:sz w:val="24"/>
            <w:lang w:val="da-DK"/>
          </w:rPr>
          <w:delText xml:space="preserve"> </w:delText>
        </w:r>
        <w:r w:rsidRPr="00382259" w:rsidDel="00C142A0">
          <w:rPr>
            <w:i/>
            <w:spacing w:val="-4"/>
            <w:sz w:val="24"/>
            <w:lang w:val="da-DK"/>
          </w:rPr>
          <w:delText>2024</w:delText>
        </w:r>
      </w:del>
    </w:p>
    <w:p w14:paraId="5D9CB210" w14:textId="77777777" w:rsidR="00C142A0" w:rsidRPr="00382259" w:rsidRDefault="00C142A0" w:rsidP="00C142A0">
      <w:pPr>
        <w:pStyle w:val="Brdtekst"/>
        <w:spacing w:before="212"/>
        <w:ind w:right="1"/>
        <w:jc w:val="center"/>
        <w:rPr>
          <w:lang w:val="da-DK"/>
        </w:rPr>
      </w:pPr>
      <w:r w:rsidRPr="00382259">
        <w:rPr>
          <w:w w:val="115"/>
          <w:lang w:val="da-DK"/>
        </w:rPr>
        <w:t>Carsten</w:t>
      </w:r>
      <w:r w:rsidRPr="00382259">
        <w:rPr>
          <w:spacing w:val="-4"/>
          <w:w w:val="115"/>
          <w:lang w:val="da-DK"/>
        </w:rPr>
        <w:t xml:space="preserve"> </w:t>
      </w:r>
      <w:r w:rsidRPr="00382259">
        <w:rPr>
          <w:spacing w:val="-2"/>
          <w:w w:val="115"/>
          <w:lang w:val="da-DK"/>
        </w:rPr>
        <w:t>Smidt</w:t>
      </w:r>
    </w:p>
    <w:p w14:paraId="5F67E561" w14:textId="06DD7011" w:rsidR="00C142A0" w:rsidRPr="007508FB" w:rsidRDefault="00C142A0" w:rsidP="00C142A0">
      <w:pPr>
        <w:pStyle w:val="Brdtekst"/>
        <w:spacing w:before="212"/>
        <w:ind w:right="107"/>
        <w:jc w:val="right"/>
        <w:rPr>
          <w:lang w:val="da-DK"/>
        </w:rPr>
      </w:pPr>
      <w:r w:rsidRPr="00C142A0">
        <w:rPr>
          <w:lang w:val="da-DK"/>
        </w:rPr>
        <w:t xml:space="preserve">/ </w:t>
      </w:r>
      <w:del w:id="66" w:author="Jakob Schmidth" w:date="2025-09-30T08:01:00Z">
        <w:r w:rsidDel="00D46AF1">
          <w:rPr>
            <w:spacing w:val="-2"/>
            <w:lang w:val="da-DK"/>
          </w:rPr>
          <w:delText>Henrik Chieu</w:delText>
        </w:r>
      </w:del>
      <w:ins w:id="67" w:author="Jakob Schmidth" w:date="2025-09-30T08:01:00Z">
        <w:r w:rsidR="00D46AF1">
          <w:rPr>
            <w:spacing w:val="-2"/>
            <w:lang w:val="da-DK"/>
          </w:rPr>
          <w:t>N.N.</w:t>
        </w:r>
      </w:ins>
    </w:p>
    <w:p w14:paraId="6E156827" w14:textId="77777777" w:rsidR="00BD3A73" w:rsidRPr="00C142A0" w:rsidRDefault="00BD3A73">
      <w:pPr>
        <w:rPr>
          <w:lang w:val="da-DK"/>
        </w:rPr>
      </w:pPr>
    </w:p>
    <w:sectPr w:rsidR="00BD3A73" w:rsidRPr="00C142A0" w:rsidSect="00C142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320" w:right="740" w:bottom="840" w:left="740" w:header="0" w:footer="6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CC121" w14:textId="77777777" w:rsidR="002841E8" w:rsidRDefault="002841E8">
      <w:r>
        <w:separator/>
      </w:r>
    </w:p>
  </w:endnote>
  <w:endnote w:type="continuationSeparator" w:id="0">
    <w:p w14:paraId="533D2A45" w14:textId="77777777" w:rsidR="002841E8" w:rsidRDefault="00284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683B" w14:textId="77777777" w:rsidR="002F0B9C" w:rsidRDefault="002F0B9C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5E2D1" w14:textId="77777777" w:rsidR="002A3596" w:rsidRDefault="002A3596">
    <w:pPr>
      <w:pStyle w:val="Brdtekst"/>
      <w:spacing w:line="14" w:lineRule="auto"/>
      <w:rPr>
        <w:sz w:val="20"/>
      </w:rPr>
    </w:pPr>
    <w:r>
      <w:rPr>
        <w:noProof/>
        <w:lang w:val="da-DK" w:eastAsia="da-DK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DDFB0B1" wp14:editId="298A4B59">
              <wp:simplePos x="0" y="0"/>
              <wp:positionH relativeFrom="page">
                <wp:posOffset>527299</wp:posOffset>
              </wp:positionH>
              <wp:positionV relativeFrom="page">
                <wp:posOffset>10138357</wp:posOffset>
              </wp:positionV>
              <wp:extent cx="1379855" cy="16637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79855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D7A4B6" w14:textId="77777777" w:rsidR="002A3596" w:rsidRDefault="002A3596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DFB0B1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41.5pt;margin-top:798.3pt;width:108.65pt;height:13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" filled="f" stroked="f">
              <v:textbox inset="0,0,0,0">
                <w:txbxContent>
                  <w:p w14:paraId="2FD7A4B6" w14:textId="77777777" w:rsidR="002A3596" w:rsidRDefault="002A3596">
                    <w:pPr>
                      <w:spacing w:before="11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a-DK" w:eastAsia="da-DK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9794F07" wp14:editId="7DD99422">
              <wp:simplePos x="0" y="0"/>
              <wp:positionH relativeFrom="page">
                <wp:posOffset>3710104</wp:posOffset>
              </wp:positionH>
              <wp:positionV relativeFrom="page">
                <wp:posOffset>10138357</wp:posOffset>
              </wp:positionV>
              <wp:extent cx="152400" cy="16637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6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66684F" w14:textId="77777777" w:rsidR="002A3596" w:rsidRDefault="002A3596">
                          <w:pPr>
                            <w:spacing w:before="11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794F07" id="Textbox 7" o:spid="_x0000_s1027" type="#_x0000_t202" style="position:absolute;margin-left:292.15pt;margin-top:798.3pt;width:12pt;height:13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" filled="f" stroked="f">
              <v:textbox inset="0,0,0,0">
                <w:txbxContent>
                  <w:p w14:paraId="0E66684F" w14:textId="77777777" w:rsidR="002A3596" w:rsidRDefault="002A3596">
                    <w:pPr>
                      <w:spacing w:before="11"/>
                      <w:ind w:left="6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  <w:sz w:val="20"/>
                      </w:rPr>
                      <w:t>2</w:t>
                    </w:r>
                    <w:r>
                      <w:rPr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79BB" w14:textId="77777777" w:rsidR="002F0B9C" w:rsidRDefault="002F0B9C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FB8F4" w14:textId="77777777" w:rsidR="002841E8" w:rsidRDefault="002841E8">
      <w:r>
        <w:separator/>
      </w:r>
    </w:p>
  </w:footnote>
  <w:footnote w:type="continuationSeparator" w:id="0">
    <w:p w14:paraId="16500CAB" w14:textId="77777777" w:rsidR="002841E8" w:rsidRDefault="00284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92538" w14:textId="10F627E1" w:rsidR="002F0B9C" w:rsidRDefault="00000000">
    <w:pPr>
      <w:pStyle w:val="Sidehoved"/>
    </w:pPr>
    <w:ins w:id="68" w:author="Susanne Møller Svenssen" w:date="2025-10-24T15:51:00Z">
      <w:r>
        <w:rPr>
          <w:noProof/>
        </w:rPr>
        <w:pict w14:anchorId="73E77165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6471735" o:spid="_x0000_s1026" type="#_x0000_t136" style="position:absolute;margin-left:0;margin-top:0;width:551.45pt;height:183.8pt;rotation:315;z-index:-251652096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UDKAST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35C2A" w14:textId="1D7C38A0" w:rsidR="002F0B9C" w:rsidRDefault="00000000">
    <w:pPr>
      <w:pStyle w:val="Sidehoved"/>
    </w:pPr>
    <w:ins w:id="69" w:author="Susanne Møller Svenssen" w:date="2025-10-24T15:51:00Z">
      <w:r>
        <w:rPr>
          <w:noProof/>
        </w:rPr>
        <w:pict w14:anchorId="04110F15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6471736" o:spid="_x0000_s1027" type="#_x0000_t136" style="position:absolute;margin-left:0;margin-top:0;width:551.45pt;height:183.8pt;rotation:315;z-index:-251650048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UDKAST"/>
            <w10:wrap anchorx="margin" anchory="margin"/>
          </v:shape>
        </w:pict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038AA" w14:textId="60A0ADA5" w:rsidR="002F0B9C" w:rsidRDefault="00000000">
    <w:pPr>
      <w:pStyle w:val="Sidehoved"/>
    </w:pPr>
    <w:ins w:id="70" w:author="Susanne Møller Svenssen" w:date="2025-10-24T15:51:00Z">
      <w:r>
        <w:rPr>
          <w:noProof/>
        </w:rPr>
        <w:pict w14:anchorId="04342CA0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26471734" o:spid="_x0000_s1025" type="#_x0000_t136" style="position:absolute;margin-left:0;margin-top:0;width:551.45pt;height:183.8pt;rotation:315;z-index:-251654144;mso-position-horizontal:center;mso-position-horizontal-relative:margin;mso-position-vertical:center;mso-position-vertical-relative:margin" o:allowincell="f" fillcolor="silver" stroked="f">
            <v:fill opacity=".5"/>
            <v:textpath style="font-family:&quot;Times New Roman&quot;;font-size:1pt" string="UDKAST"/>
            <w10:wrap anchorx="margin" anchory="margin"/>
          </v:shape>
        </w:pic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2045E7A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A71981"/>
    <w:multiLevelType w:val="hybridMultilevel"/>
    <w:tmpl w:val="458A3C38"/>
    <w:lvl w:ilvl="0" w:tplc="04060017">
      <w:start w:val="1"/>
      <w:numFmt w:val="lowerLetter"/>
      <w:lvlText w:val="%1)"/>
      <w:lvlJc w:val="left"/>
      <w:pPr>
        <w:ind w:left="1230" w:hanging="360"/>
      </w:pPr>
    </w:lvl>
    <w:lvl w:ilvl="1" w:tplc="04060019" w:tentative="1">
      <w:start w:val="1"/>
      <w:numFmt w:val="lowerLetter"/>
      <w:lvlText w:val="%2."/>
      <w:lvlJc w:val="left"/>
      <w:pPr>
        <w:ind w:left="1950" w:hanging="360"/>
      </w:pPr>
    </w:lvl>
    <w:lvl w:ilvl="2" w:tplc="0406001B" w:tentative="1">
      <w:start w:val="1"/>
      <w:numFmt w:val="lowerRoman"/>
      <w:lvlText w:val="%3."/>
      <w:lvlJc w:val="right"/>
      <w:pPr>
        <w:ind w:left="2670" w:hanging="180"/>
      </w:pPr>
    </w:lvl>
    <w:lvl w:ilvl="3" w:tplc="0406000F" w:tentative="1">
      <w:start w:val="1"/>
      <w:numFmt w:val="decimal"/>
      <w:lvlText w:val="%4."/>
      <w:lvlJc w:val="left"/>
      <w:pPr>
        <w:ind w:left="3390" w:hanging="360"/>
      </w:pPr>
    </w:lvl>
    <w:lvl w:ilvl="4" w:tplc="04060019" w:tentative="1">
      <w:start w:val="1"/>
      <w:numFmt w:val="lowerLetter"/>
      <w:lvlText w:val="%5."/>
      <w:lvlJc w:val="left"/>
      <w:pPr>
        <w:ind w:left="4110" w:hanging="360"/>
      </w:pPr>
    </w:lvl>
    <w:lvl w:ilvl="5" w:tplc="0406001B" w:tentative="1">
      <w:start w:val="1"/>
      <w:numFmt w:val="lowerRoman"/>
      <w:lvlText w:val="%6."/>
      <w:lvlJc w:val="right"/>
      <w:pPr>
        <w:ind w:left="4830" w:hanging="180"/>
      </w:pPr>
    </w:lvl>
    <w:lvl w:ilvl="6" w:tplc="0406000F" w:tentative="1">
      <w:start w:val="1"/>
      <w:numFmt w:val="decimal"/>
      <w:lvlText w:val="%7."/>
      <w:lvlJc w:val="left"/>
      <w:pPr>
        <w:ind w:left="5550" w:hanging="360"/>
      </w:pPr>
    </w:lvl>
    <w:lvl w:ilvl="7" w:tplc="04060019" w:tentative="1">
      <w:start w:val="1"/>
      <w:numFmt w:val="lowerLetter"/>
      <w:lvlText w:val="%8."/>
      <w:lvlJc w:val="left"/>
      <w:pPr>
        <w:ind w:left="6270" w:hanging="360"/>
      </w:pPr>
    </w:lvl>
    <w:lvl w:ilvl="8" w:tplc="0406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 w15:restartNumberingAfterBreak="0">
    <w:nsid w:val="348F1962"/>
    <w:multiLevelType w:val="hybridMultilevel"/>
    <w:tmpl w:val="EFE61154"/>
    <w:lvl w:ilvl="0" w:tplc="4000BCEC">
      <w:start w:val="1"/>
      <w:numFmt w:val="decimal"/>
      <w:lvlText w:val="%1)"/>
      <w:lvlJc w:val="left"/>
      <w:pPr>
        <w:ind w:left="510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550C0642">
      <w:numFmt w:val="bullet"/>
      <w:lvlText w:val="•"/>
      <w:lvlJc w:val="left"/>
      <w:pPr>
        <w:ind w:left="1510" w:hanging="401"/>
      </w:pPr>
      <w:rPr>
        <w:rFonts w:hint="default"/>
        <w:lang w:eastAsia="en-US" w:bidi="ar-SA"/>
      </w:rPr>
    </w:lvl>
    <w:lvl w:ilvl="2" w:tplc="6C509C64">
      <w:numFmt w:val="bullet"/>
      <w:lvlText w:val="•"/>
      <w:lvlJc w:val="left"/>
      <w:pPr>
        <w:ind w:left="2501" w:hanging="401"/>
      </w:pPr>
      <w:rPr>
        <w:rFonts w:hint="default"/>
        <w:lang w:eastAsia="en-US" w:bidi="ar-SA"/>
      </w:rPr>
    </w:lvl>
    <w:lvl w:ilvl="3" w:tplc="25B60EC4">
      <w:numFmt w:val="bullet"/>
      <w:lvlText w:val="•"/>
      <w:lvlJc w:val="left"/>
      <w:pPr>
        <w:ind w:left="3491" w:hanging="401"/>
      </w:pPr>
      <w:rPr>
        <w:rFonts w:hint="default"/>
        <w:lang w:eastAsia="en-US" w:bidi="ar-SA"/>
      </w:rPr>
    </w:lvl>
    <w:lvl w:ilvl="4" w:tplc="E4FA1208">
      <w:numFmt w:val="bullet"/>
      <w:lvlText w:val="•"/>
      <w:lvlJc w:val="left"/>
      <w:pPr>
        <w:ind w:left="4482" w:hanging="401"/>
      </w:pPr>
      <w:rPr>
        <w:rFonts w:hint="default"/>
        <w:lang w:eastAsia="en-US" w:bidi="ar-SA"/>
      </w:rPr>
    </w:lvl>
    <w:lvl w:ilvl="5" w:tplc="26E0C062">
      <w:numFmt w:val="bullet"/>
      <w:lvlText w:val="•"/>
      <w:lvlJc w:val="left"/>
      <w:pPr>
        <w:ind w:left="5472" w:hanging="401"/>
      </w:pPr>
      <w:rPr>
        <w:rFonts w:hint="default"/>
        <w:lang w:eastAsia="en-US" w:bidi="ar-SA"/>
      </w:rPr>
    </w:lvl>
    <w:lvl w:ilvl="6" w:tplc="F38AA3B8">
      <w:numFmt w:val="bullet"/>
      <w:lvlText w:val="•"/>
      <w:lvlJc w:val="left"/>
      <w:pPr>
        <w:ind w:left="6463" w:hanging="401"/>
      </w:pPr>
      <w:rPr>
        <w:rFonts w:hint="default"/>
        <w:lang w:eastAsia="en-US" w:bidi="ar-SA"/>
      </w:rPr>
    </w:lvl>
    <w:lvl w:ilvl="7" w:tplc="3E2C7D6C">
      <w:numFmt w:val="bullet"/>
      <w:lvlText w:val="•"/>
      <w:lvlJc w:val="left"/>
      <w:pPr>
        <w:ind w:left="7453" w:hanging="401"/>
      </w:pPr>
      <w:rPr>
        <w:rFonts w:hint="default"/>
        <w:lang w:eastAsia="en-US" w:bidi="ar-SA"/>
      </w:rPr>
    </w:lvl>
    <w:lvl w:ilvl="8" w:tplc="FEAEFB66">
      <w:numFmt w:val="bullet"/>
      <w:lvlText w:val="•"/>
      <w:lvlJc w:val="left"/>
      <w:pPr>
        <w:ind w:left="8444" w:hanging="401"/>
      </w:pPr>
      <w:rPr>
        <w:rFonts w:hint="default"/>
        <w:lang w:eastAsia="en-US" w:bidi="ar-SA"/>
      </w:rPr>
    </w:lvl>
  </w:abstractNum>
  <w:abstractNum w:abstractNumId="3" w15:restartNumberingAfterBreak="0">
    <w:nsid w:val="600B5A33"/>
    <w:multiLevelType w:val="hybridMultilevel"/>
    <w:tmpl w:val="44BA2A74"/>
    <w:lvl w:ilvl="0" w:tplc="04060017">
      <w:start w:val="1"/>
      <w:numFmt w:val="lowerLetter"/>
      <w:lvlText w:val="%1)"/>
      <w:lvlJc w:val="left"/>
      <w:pPr>
        <w:ind w:left="1230" w:hanging="360"/>
      </w:pPr>
    </w:lvl>
    <w:lvl w:ilvl="1" w:tplc="04060019" w:tentative="1">
      <w:start w:val="1"/>
      <w:numFmt w:val="lowerLetter"/>
      <w:lvlText w:val="%2."/>
      <w:lvlJc w:val="left"/>
      <w:pPr>
        <w:ind w:left="1950" w:hanging="360"/>
      </w:pPr>
    </w:lvl>
    <w:lvl w:ilvl="2" w:tplc="0406001B" w:tentative="1">
      <w:start w:val="1"/>
      <w:numFmt w:val="lowerRoman"/>
      <w:lvlText w:val="%3."/>
      <w:lvlJc w:val="right"/>
      <w:pPr>
        <w:ind w:left="2670" w:hanging="180"/>
      </w:pPr>
    </w:lvl>
    <w:lvl w:ilvl="3" w:tplc="0406000F" w:tentative="1">
      <w:start w:val="1"/>
      <w:numFmt w:val="decimal"/>
      <w:lvlText w:val="%4."/>
      <w:lvlJc w:val="left"/>
      <w:pPr>
        <w:ind w:left="3390" w:hanging="360"/>
      </w:pPr>
    </w:lvl>
    <w:lvl w:ilvl="4" w:tplc="04060019" w:tentative="1">
      <w:start w:val="1"/>
      <w:numFmt w:val="lowerLetter"/>
      <w:lvlText w:val="%5."/>
      <w:lvlJc w:val="left"/>
      <w:pPr>
        <w:ind w:left="4110" w:hanging="360"/>
      </w:pPr>
    </w:lvl>
    <w:lvl w:ilvl="5" w:tplc="0406001B" w:tentative="1">
      <w:start w:val="1"/>
      <w:numFmt w:val="lowerRoman"/>
      <w:lvlText w:val="%6."/>
      <w:lvlJc w:val="right"/>
      <w:pPr>
        <w:ind w:left="4830" w:hanging="180"/>
      </w:pPr>
    </w:lvl>
    <w:lvl w:ilvl="6" w:tplc="0406000F" w:tentative="1">
      <w:start w:val="1"/>
      <w:numFmt w:val="decimal"/>
      <w:lvlText w:val="%7."/>
      <w:lvlJc w:val="left"/>
      <w:pPr>
        <w:ind w:left="5550" w:hanging="360"/>
      </w:pPr>
    </w:lvl>
    <w:lvl w:ilvl="7" w:tplc="04060019" w:tentative="1">
      <w:start w:val="1"/>
      <w:numFmt w:val="lowerLetter"/>
      <w:lvlText w:val="%8."/>
      <w:lvlJc w:val="left"/>
      <w:pPr>
        <w:ind w:left="6270" w:hanging="360"/>
      </w:pPr>
    </w:lvl>
    <w:lvl w:ilvl="8" w:tplc="0406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 w15:restartNumberingAfterBreak="0">
    <w:nsid w:val="6CD02D2B"/>
    <w:multiLevelType w:val="hybridMultilevel"/>
    <w:tmpl w:val="F9E698AE"/>
    <w:lvl w:ilvl="0" w:tplc="706C4EFE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590" w:hanging="360"/>
      </w:pPr>
    </w:lvl>
    <w:lvl w:ilvl="2" w:tplc="0406001B" w:tentative="1">
      <w:start w:val="1"/>
      <w:numFmt w:val="lowerRoman"/>
      <w:lvlText w:val="%3."/>
      <w:lvlJc w:val="right"/>
      <w:pPr>
        <w:ind w:left="2310" w:hanging="180"/>
      </w:pPr>
    </w:lvl>
    <w:lvl w:ilvl="3" w:tplc="0406000F" w:tentative="1">
      <w:start w:val="1"/>
      <w:numFmt w:val="decimal"/>
      <w:lvlText w:val="%4."/>
      <w:lvlJc w:val="left"/>
      <w:pPr>
        <w:ind w:left="3030" w:hanging="360"/>
      </w:pPr>
    </w:lvl>
    <w:lvl w:ilvl="4" w:tplc="04060019" w:tentative="1">
      <w:start w:val="1"/>
      <w:numFmt w:val="lowerLetter"/>
      <w:lvlText w:val="%5."/>
      <w:lvlJc w:val="left"/>
      <w:pPr>
        <w:ind w:left="3750" w:hanging="360"/>
      </w:pPr>
    </w:lvl>
    <w:lvl w:ilvl="5" w:tplc="0406001B" w:tentative="1">
      <w:start w:val="1"/>
      <w:numFmt w:val="lowerRoman"/>
      <w:lvlText w:val="%6."/>
      <w:lvlJc w:val="right"/>
      <w:pPr>
        <w:ind w:left="4470" w:hanging="180"/>
      </w:pPr>
    </w:lvl>
    <w:lvl w:ilvl="6" w:tplc="0406000F" w:tentative="1">
      <w:start w:val="1"/>
      <w:numFmt w:val="decimal"/>
      <w:lvlText w:val="%7."/>
      <w:lvlJc w:val="left"/>
      <w:pPr>
        <w:ind w:left="5190" w:hanging="360"/>
      </w:pPr>
    </w:lvl>
    <w:lvl w:ilvl="7" w:tplc="04060019" w:tentative="1">
      <w:start w:val="1"/>
      <w:numFmt w:val="lowerLetter"/>
      <w:lvlText w:val="%8."/>
      <w:lvlJc w:val="left"/>
      <w:pPr>
        <w:ind w:left="5910" w:hanging="360"/>
      </w:pPr>
    </w:lvl>
    <w:lvl w:ilvl="8" w:tplc="0406001B" w:tentative="1">
      <w:start w:val="1"/>
      <w:numFmt w:val="lowerRoman"/>
      <w:lvlText w:val="%9."/>
      <w:lvlJc w:val="right"/>
      <w:pPr>
        <w:ind w:left="6630" w:hanging="180"/>
      </w:pPr>
    </w:lvl>
  </w:abstractNum>
  <w:num w:numId="1" w16cid:durableId="1022708519">
    <w:abstractNumId w:val="2"/>
  </w:num>
  <w:num w:numId="2" w16cid:durableId="1185098891">
    <w:abstractNumId w:val="3"/>
  </w:num>
  <w:num w:numId="3" w16cid:durableId="691688694">
    <w:abstractNumId w:val="1"/>
  </w:num>
  <w:num w:numId="4" w16cid:durableId="1587379099">
    <w:abstractNumId w:val="0"/>
  </w:num>
  <w:num w:numId="5" w16cid:durableId="6627224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kob Schmidth">
    <w15:presenceInfo w15:providerId="AD" w15:userId="S-1-5-21-2100284113-1573851820-878952375-357594"/>
  </w15:person>
  <w15:person w15:author="Susanne Møller Svenssen">
    <w15:presenceInfo w15:providerId="AD" w15:userId="S-1-5-21-2100284113-1573851820-878952375-3634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2A0"/>
    <w:rsid w:val="000066E8"/>
    <w:rsid w:val="000B5F2E"/>
    <w:rsid w:val="001A3FEA"/>
    <w:rsid w:val="001F5AF7"/>
    <w:rsid w:val="002341C1"/>
    <w:rsid w:val="00257FD9"/>
    <w:rsid w:val="00282FAD"/>
    <w:rsid w:val="002841E8"/>
    <w:rsid w:val="002A3596"/>
    <w:rsid w:val="002A5F19"/>
    <w:rsid w:val="002A62C7"/>
    <w:rsid w:val="002F0B9C"/>
    <w:rsid w:val="003126FF"/>
    <w:rsid w:val="00346807"/>
    <w:rsid w:val="003D0B04"/>
    <w:rsid w:val="003D4F98"/>
    <w:rsid w:val="004626C7"/>
    <w:rsid w:val="00476609"/>
    <w:rsid w:val="00545FD8"/>
    <w:rsid w:val="006335CD"/>
    <w:rsid w:val="006A62DA"/>
    <w:rsid w:val="006F6444"/>
    <w:rsid w:val="00805DC6"/>
    <w:rsid w:val="0086687C"/>
    <w:rsid w:val="008F4150"/>
    <w:rsid w:val="00A45EB0"/>
    <w:rsid w:val="00A51C31"/>
    <w:rsid w:val="00AE3869"/>
    <w:rsid w:val="00B01EAC"/>
    <w:rsid w:val="00B2713F"/>
    <w:rsid w:val="00B756DC"/>
    <w:rsid w:val="00BD3A73"/>
    <w:rsid w:val="00BD3DF9"/>
    <w:rsid w:val="00C142A0"/>
    <w:rsid w:val="00CB3D78"/>
    <w:rsid w:val="00D46AF1"/>
    <w:rsid w:val="00D933AD"/>
    <w:rsid w:val="00DC3820"/>
    <w:rsid w:val="00F15EA7"/>
    <w:rsid w:val="00F330D5"/>
    <w:rsid w:val="00FA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E3B9A"/>
  <w15:chartTrackingRefBased/>
  <w15:docId w15:val="{237B3FFD-49F8-4DF6-9D70-E4069A772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142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142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42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C142A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42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42A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42A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42A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42A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42A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42A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42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42A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42A0"/>
    <w:rPr>
      <w:rFonts w:eastAsiaTheme="majorEastAsia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42A0"/>
    <w:rPr>
      <w:rFonts w:eastAsiaTheme="majorEastAsia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42A0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42A0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42A0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42A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C142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C142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C142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C142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C142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C142A0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1"/>
    <w:qFormat/>
    <w:rsid w:val="00C142A0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C142A0"/>
    <w:rPr>
      <w:i/>
      <w:iCs/>
      <w:color w:val="2E74B5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C142A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C142A0"/>
    <w:rPr>
      <w:i/>
      <w:iCs/>
      <w:color w:val="2E74B5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C142A0"/>
    <w:rPr>
      <w:b/>
      <w:bCs/>
      <w:smallCaps/>
      <w:color w:val="2E74B5" w:themeColor="accent1" w:themeShade="BF"/>
      <w:spacing w:val="5"/>
    </w:rPr>
  </w:style>
  <w:style w:type="paragraph" w:styleId="Brdtekst">
    <w:name w:val="Body Text"/>
    <w:basedOn w:val="Normal"/>
    <w:link w:val="BrdtekstTegn"/>
    <w:uiPriority w:val="1"/>
    <w:qFormat/>
    <w:rsid w:val="00C142A0"/>
    <w:rPr>
      <w:sz w:val="24"/>
      <w:szCs w:val="24"/>
    </w:rPr>
  </w:style>
  <w:style w:type="character" w:customStyle="1" w:styleId="BrdtekstTegn">
    <w:name w:val="Brødtekst Tegn"/>
    <w:basedOn w:val="Standardskrifttypeiafsnit"/>
    <w:link w:val="Brdtekst"/>
    <w:uiPriority w:val="1"/>
    <w:rsid w:val="00C142A0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Korrektur">
    <w:name w:val="Revision"/>
    <w:hidden/>
    <w:uiPriority w:val="99"/>
    <w:semiHidden/>
    <w:rsid w:val="00C142A0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Opstilling-punkttegn">
    <w:name w:val="List Bullet"/>
    <w:basedOn w:val="Normal"/>
    <w:uiPriority w:val="99"/>
    <w:semiHidden/>
    <w:unhideWhenUsed/>
    <w:rsid w:val="002F0B9C"/>
    <w:pPr>
      <w:numPr>
        <w:numId w:val="4"/>
      </w:numPr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2F0B9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2F0B9C"/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Sidefod">
    <w:name w:val="footer"/>
    <w:basedOn w:val="Normal"/>
    <w:link w:val="SidefodTegn"/>
    <w:uiPriority w:val="99"/>
    <w:unhideWhenUsed/>
    <w:rsid w:val="002F0B9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2F0B9C"/>
    <w:rPr>
      <w:rFonts w:ascii="Times New Roman" w:eastAsia="Times New Roman" w:hAnsi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1128</Words>
  <Characters>6887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Schmidth</dc:creator>
  <cp:keywords/>
  <dc:description/>
  <cp:lastModifiedBy>Jakob Schmidth</cp:lastModifiedBy>
  <cp:revision>2</cp:revision>
  <dcterms:created xsi:type="dcterms:W3CDTF">2025-10-31T10:26:00Z</dcterms:created>
  <dcterms:modified xsi:type="dcterms:W3CDTF">2025-10-31T10:26:00Z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pTrackRevision">
    <vt:lpwstr>false</vt:lpwstr>
  </property>
</Properties>
</file>